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696" w:rsidRPr="00CE6B24" w:rsidRDefault="005978CB" w:rsidP="00D82AFB">
      <w:pPr>
        <w:adjustRightInd w:val="0"/>
        <w:snapToGrid w:val="0"/>
        <w:spacing w:line="592" w:lineRule="exact"/>
        <w:rPr>
          <w:rFonts w:ascii="黑体" w:eastAsia="黑体" w:hAnsi="黑体" w:cs="方正小标宋简体"/>
          <w:kern w:val="0"/>
          <w:sz w:val="32"/>
          <w:szCs w:val="32"/>
        </w:rPr>
      </w:pPr>
      <w:r w:rsidRPr="00CE6B24">
        <w:rPr>
          <w:rFonts w:ascii="黑体" w:eastAsia="黑体" w:hAnsi="黑体" w:cs="方正小标宋简体" w:hint="eastAsia"/>
          <w:kern w:val="0"/>
          <w:sz w:val="32"/>
          <w:szCs w:val="32"/>
        </w:rPr>
        <w:t>项目十三：</w:t>
      </w:r>
    </w:p>
    <w:p w:rsidR="00112696" w:rsidRPr="00CE6B24" w:rsidRDefault="00112696" w:rsidP="00D82AFB">
      <w:pPr>
        <w:adjustRightInd w:val="0"/>
        <w:snapToGrid w:val="0"/>
        <w:spacing w:line="592" w:lineRule="exact"/>
        <w:ind w:firstLineChars="200" w:firstLine="880"/>
        <w:rPr>
          <w:rFonts w:ascii="方正小标宋简体" w:eastAsia="方正小标宋简体" w:hAnsi="方正小标宋简体" w:cs="方正小标宋简体"/>
          <w:kern w:val="0"/>
          <w:sz w:val="44"/>
          <w:szCs w:val="44"/>
        </w:rPr>
      </w:pPr>
    </w:p>
    <w:p w:rsidR="00112696" w:rsidRPr="00CE6B24" w:rsidRDefault="005978CB" w:rsidP="00D82AFB">
      <w:pPr>
        <w:adjustRightInd w:val="0"/>
        <w:snapToGrid w:val="0"/>
        <w:spacing w:line="592" w:lineRule="exact"/>
        <w:jc w:val="center"/>
        <w:rPr>
          <w:rFonts w:ascii="方正小标宋简体" w:eastAsia="方正小标宋简体" w:hAnsi="方正小标宋简体" w:cs="方正小标宋简体"/>
          <w:kern w:val="0"/>
          <w:sz w:val="44"/>
          <w:szCs w:val="44"/>
        </w:rPr>
      </w:pPr>
      <w:r w:rsidRPr="00CE6B24">
        <w:rPr>
          <w:rFonts w:ascii="方正小标宋简体" w:eastAsia="方正小标宋简体" w:hAnsi="方正小标宋简体" w:cs="方正小标宋简体" w:hint="eastAsia"/>
          <w:kern w:val="0"/>
          <w:sz w:val="44"/>
          <w:szCs w:val="44"/>
        </w:rPr>
        <w:t>关于开展2020年度市学术和技术带头人及</w:t>
      </w:r>
    </w:p>
    <w:p w:rsidR="00112696" w:rsidRPr="00CE6B24" w:rsidRDefault="005978CB" w:rsidP="00D82AFB">
      <w:pPr>
        <w:adjustRightInd w:val="0"/>
        <w:snapToGrid w:val="0"/>
        <w:spacing w:line="592" w:lineRule="exact"/>
        <w:jc w:val="center"/>
        <w:rPr>
          <w:rFonts w:ascii="方正小标宋简体" w:eastAsia="方正小标宋简体" w:hAnsi="方正小标宋简体" w:cs="方正小标宋简体"/>
          <w:kern w:val="0"/>
          <w:sz w:val="44"/>
          <w:szCs w:val="44"/>
        </w:rPr>
      </w:pPr>
      <w:r w:rsidRPr="00CE6B24">
        <w:rPr>
          <w:rFonts w:ascii="方正小标宋简体" w:eastAsia="方正小标宋简体" w:hAnsi="方正小标宋简体" w:cs="方正小标宋简体" w:hint="eastAsia"/>
          <w:kern w:val="0"/>
          <w:sz w:val="44"/>
          <w:szCs w:val="44"/>
        </w:rPr>
        <w:t>后备人选科研活动项目经费资助工作的通知</w:t>
      </w:r>
    </w:p>
    <w:p w:rsidR="00112696" w:rsidRPr="00CE6B24" w:rsidRDefault="00112696" w:rsidP="00D82AFB">
      <w:pPr>
        <w:adjustRightInd w:val="0"/>
        <w:snapToGrid w:val="0"/>
        <w:spacing w:line="592" w:lineRule="exact"/>
        <w:ind w:firstLineChars="200" w:firstLine="643"/>
        <w:rPr>
          <w:rFonts w:eastAsia="仿宋_GB2312"/>
          <w:b/>
          <w:kern w:val="0"/>
          <w:sz w:val="32"/>
          <w:szCs w:val="32"/>
        </w:rPr>
      </w:pPr>
    </w:p>
    <w:p w:rsidR="00112696" w:rsidRPr="00CE6B24" w:rsidRDefault="005978CB" w:rsidP="00D82AFB">
      <w:pPr>
        <w:adjustRightInd w:val="0"/>
        <w:snapToGrid w:val="0"/>
        <w:spacing w:line="592" w:lineRule="exact"/>
        <w:rPr>
          <w:rFonts w:ascii="仿宋_GB2312" w:eastAsia="仿宋_GB2312" w:hAnsi="仿宋_GB2312" w:cs="仿宋_GB2312"/>
          <w:kern w:val="0"/>
          <w:sz w:val="32"/>
          <w:szCs w:val="32"/>
        </w:rPr>
      </w:pPr>
      <w:r w:rsidRPr="00CE6B24">
        <w:rPr>
          <w:rFonts w:ascii="仿宋_GB2312" w:eastAsia="仿宋_GB2312" w:hAnsi="仿宋_GB2312" w:cs="仿宋_GB2312" w:hint="eastAsia"/>
          <w:kern w:val="0"/>
          <w:sz w:val="32"/>
          <w:szCs w:val="32"/>
        </w:rPr>
        <w:t>各县（市）区、开发区人力资源社会保障局（人事劳动局），市直有关单位：</w:t>
      </w:r>
    </w:p>
    <w:p w:rsidR="00112696" w:rsidRPr="00CE6B24" w:rsidRDefault="005978CB" w:rsidP="00D82AFB">
      <w:pPr>
        <w:adjustRightInd w:val="0"/>
        <w:snapToGrid w:val="0"/>
        <w:spacing w:line="592" w:lineRule="exact"/>
        <w:ind w:firstLineChars="200" w:firstLine="640"/>
        <w:rPr>
          <w:rFonts w:ascii="仿宋_GB2312" w:eastAsia="仿宋_GB2312" w:hAnsi="仿宋_GB2312" w:cs="仿宋_GB2312"/>
          <w:kern w:val="0"/>
          <w:sz w:val="32"/>
          <w:szCs w:val="32"/>
        </w:rPr>
      </w:pPr>
      <w:r w:rsidRPr="00CE6B24">
        <w:rPr>
          <w:rFonts w:ascii="仿宋_GB2312" w:eastAsia="仿宋_GB2312" w:hAnsi="仿宋_GB2312" w:cs="仿宋_GB2312" w:hint="eastAsia"/>
          <w:kern w:val="0"/>
          <w:sz w:val="32"/>
          <w:szCs w:val="32"/>
        </w:rPr>
        <w:t>为加强学术和技术带头人及后备人选培养，有效实施“合肥市学术和技术带头人及后备人选”培养计划，根据《合肥市学术和技术带头人及后备人选选拔管理办法》(合政办〔2016〕69号)精神，现就开展2020年合肥市学术和技术带头人及后备人选科研活动项目经费资助申报工作有关事项通知如下：</w:t>
      </w:r>
    </w:p>
    <w:p w:rsidR="00112696" w:rsidRPr="00CE6B24" w:rsidRDefault="005978CB" w:rsidP="00D82AFB">
      <w:pPr>
        <w:numPr>
          <w:ilvl w:val="0"/>
          <w:numId w:val="1"/>
        </w:numPr>
        <w:adjustRightInd w:val="0"/>
        <w:snapToGrid w:val="0"/>
        <w:spacing w:line="592" w:lineRule="exact"/>
        <w:ind w:firstLineChars="200" w:firstLine="640"/>
        <w:rPr>
          <w:rFonts w:eastAsia="黑体"/>
          <w:kern w:val="0"/>
          <w:sz w:val="32"/>
          <w:szCs w:val="32"/>
        </w:rPr>
      </w:pPr>
      <w:r w:rsidRPr="00CE6B24">
        <w:rPr>
          <w:rFonts w:eastAsia="黑体"/>
          <w:kern w:val="0"/>
          <w:sz w:val="32"/>
          <w:szCs w:val="32"/>
        </w:rPr>
        <w:t>申请对象及</w:t>
      </w:r>
      <w:r w:rsidRPr="00CE6B24">
        <w:rPr>
          <w:rFonts w:eastAsia="黑体" w:hint="eastAsia"/>
          <w:kern w:val="0"/>
          <w:sz w:val="32"/>
          <w:szCs w:val="32"/>
        </w:rPr>
        <w:t>人数</w:t>
      </w:r>
    </w:p>
    <w:p w:rsidR="00112696" w:rsidRPr="00CE6B24" w:rsidRDefault="005978CB" w:rsidP="00D82AFB">
      <w:pPr>
        <w:adjustRightInd w:val="0"/>
        <w:snapToGrid w:val="0"/>
        <w:spacing w:line="592" w:lineRule="exact"/>
        <w:ind w:firstLineChars="200" w:firstLine="640"/>
        <w:rPr>
          <w:rFonts w:ascii="仿宋_GB2312" w:eastAsia="仿宋_GB2312" w:hAnsi="仿宋_GB2312" w:cs="仿宋_GB2312"/>
          <w:kern w:val="0"/>
          <w:sz w:val="32"/>
          <w:szCs w:val="32"/>
        </w:rPr>
      </w:pPr>
      <w:r w:rsidRPr="00CE6B24">
        <w:rPr>
          <w:rFonts w:ascii="仿宋_GB2312" w:eastAsia="仿宋_GB2312" w:hAnsi="仿宋_GB2312" w:cs="仿宋_GB2312" w:hint="eastAsia"/>
          <w:kern w:val="0"/>
          <w:sz w:val="32"/>
          <w:szCs w:val="32"/>
        </w:rPr>
        <w:t>申请对象为合肥市学术和技术带头人及后备人选，2020年度拟资助15名学术和技术带头人及后备人选科研活动项目，每个项目资助5-10万元（同一申请人申报项目不累计；已获得过合肥市学术和技术带头人及后备人选科研活动项目经费资助的，不再受理申请）。</w:t>
      </w:r>
    </w:p>
    <w:p w:rsidR="00112696" w:rsidRPr="00CE6B24" w:rsidRDefault="005978CB" w:rsidP="00D82AFB">
      <w:pPr>
        <w:adjustRightInd w:val="0"/>
        <w:snapToGrid w:val="0"/>
        <w:spacing w:line="592" w:lineRule="exact"/>
        <w:ind w:firstLineChars="200" w:firstLine="640"/>
        <w:rPr>
          <w:rFonts w:ascii="华文楷体" w:eastAsia="华文楷体" w:hAnsi="华文楷体" w:cs="华文楷体"/>
          <w:b/>
          <w:bCs/>
          <w:kern w:val="0"/>
          <w:sz w:val="32"/>
          <w:szCs w:val="32"/>
        </w:rPr>
      </w:pPr>
      <w:r w:rsidRPr="00CE6B24">
        <w:rPr>
          <w:rFonts w:eastAsia="黑体"/>
          <w:kern w:val="0"/>
          <w:sz w:val="32"/>
          <w:szCs w:val="32"/>
        </w:rPr>
        <w:t>二、申报材料</w:t>
      </w:r>
    </w:p>
    <w:p w:rsidR="00112696" w:rsidRPr="00CE6B24" w:rsidRDefault="005978CB" w:rsidP="00D82AFB">
      <w:pPr>
        <w:adjustRightInd w:val="0"/>
        <w:snapToGrid w:val="0"/>
        <w:spacing w:line="592" w:lineRule="exact"/>
        <w:ind w:firstLineChars="200" w:firstLine="640"/>
        <w:rPr>
          <w:rFonts w:ascii="仿宋_GB2312" w:eastAsia="仿宋_GB2312" w:hAnsi="仿宋_GB2312" w:cs="仿宋_GB2312"/>
          <w:kern w:val="0"/>
          <w:sz w:val="32"/>
          <w:szCs w:val="32"/>
        </w:rPr>
      </w:pPr>
      <w:r w:rsidRPr="00CE6B24">
        <w:rPr>
          <w:rFonts w:ascii="仿宋_GB2312" w:eastAsia="仿宋_GB2312" w:hAnsi="仿宋_GB2312" w:cs="仿宋_GB2312" w:hint="eastAsia"/>
          <w:kern w:val="0"/>
          <w:sz w:val="32"/>
          <w:szCs w:val="32"/>
        </w:rPr>
        <w:t>（一）《合肥市学术和技术带头人及后备人选科研活动项目经费资助申请表》（附件1）；</w:t>
      </w:r>
    </w:p>
    <w:p w:rsidR="00112696" w:rsidRPr="00CE6B24" w:rsidRDefault="005978CB" w:rsidP="00D82AFB">
      <w:pPr>
        <w:adjustRightInd w:val="0"/>
        <w:snapToGrid w:val="0"/>
        <w:spacing w:line="592" w:lineRule="exact"/>
        <w:ind w:firstLineChars="200" w:firstLine="640"/>
        <w:rPr>
          <w:rFonts w:ascii="仿宋_GB2312" w:eastAsia="仿宋_GB2312" w:hAnsi="仿宋_GB2312" w:cs="仿宋_GB2312"/>
          <w:kern w:val="0"/>
          <w:sz w:val="32"/>
          <w:szCs w:val="32"/>
        </w:rPr>
      </w:pPr>
      <w:r w:rsidRPr="00CE6B24">
        <w:rPr>
          <w:rFonts w:ascii="仿宋_GB2312" w:eastAsia="仿宋_GB2312" w:hAnsi="仿宋_GB2312" w:cs="仿宋_GB2312" w:hint="eastAsia"/>
          <w:kern w:val="0"/>
          <w:sz w:val="32"/>
          <w:szCs w:val="32"/>
        </w:rPr>
        <w:t>（二）申请资助的科研项目任务（立项）书（复印件）；</w:t>
      </w:r>
    </w:p>
    <w:p w:rsidR="00112696" w:rsidRPr="00CE6B24" w:rsidRDefault="005978CB" w:rsidP="00D82AFB">
      <w:pPr>
        <w:adjustRightInd w:val="0"/>
        <w:snapToGrid w:val="0"/>
        <w:spacing w:line="592" w:lineRule="exact"/>
        <w:ind w:firstLineChars="200" w:firstLine="640"/>
        <w:rPr>
          <w:rFonts w:ascii="仿宋_GB2312" w:eastAsia="仿宋_GB2312" w:hAnsi="仿宋_GB2312" w:cs="仿宋_GB2312"/>
          <w:kern w:val="0"/>
          <w:sz w:val="32"/>
          <w:szCs w:val="32"/>
        </w:rPr>
      </w:pPr>
      <w:r w:rsidRPr="00CE6B24">
        <w:rPr>
          <w:rFonts w:ascii="仿宋_GB2312" w:eastAsia="仿宋_GB2312" w:hAnsi="仿宋_GB2312" w:cs="仿宋_GB2312" w:hint="eastAsia"/>
          <w:kern w:val="0"/>
          <w:sz w:val="32"/>
          <w:szCs w:val="32"/>
        </w:rPr>
        <w:lastRenderedPageBreak/>
        <w:t>（三）合肥市学术和技术带头人及后备人选科研活动项目经费资助申请汇总表（excel电子版）（附件2）；</w:t>
      </w:r>
    </w:p>
    <w:p w:rsidR="00112696" w:rsidRPr="00CE6B24" w:rsidRDefault="005978CB" w:rsidP="00D82AFB">
      <w:pPr>
        <w:numPr>
          <w:ins w:id="0" w:author="Unknown" w:date="2020-04-09T15:16:00Z"/>
        </w:numPr>
        <w:adjustRightInd w:val="0"/>
        <w:snapToGrid w:val="0"/>
        <w:spacing w:line="592" w:lineRule="exact"/>
        <w:ind w:firstLineChars="200" w:firstLine="640"/>
        <w:rPr>
          <w:rFonts w:eastAsia="仿宋_GB2312"/>
          <w:sz w:val="32"/>
          <w:szCs w:val="32"/>
        </w:rPr>
      </w:pPr>
      <w:r w:rsidRPr="00CE6B24">
        <w:rPr>
          <w:rFonts w:ascii="仿宋_GB2312" w:eastAsia="仿宋_GB2312" w:hint="eastAsia"/>
          <w:sz w:val="32"/>
          <w:szCs w:val="32"/>
        </w:rPr>
        <w:t>（四）申报材料</w:t>
      </w:r>
      <w:r w:rsidRPr="00CE6B24">
        <w:rPr>
          <w:rFonts w:ascii="仿宋_GB2312" w:eastAsia="仿宋_GB2312" w:hint="eastAsia"/>
          <w:sz w:val="32"/>
          <w:szCs w:val="18"/>
        </w:rPr>
        <w:t>包括：①</w:t>
      </w:r>
      <w:r w:rsidRPr="00CE6B24">
        <w:rPr>
          <w:rFonts w:ascii="仿宋_GB2312" w:eastAsia="仿宋_GB2312" w:hint="eastAsia"/>
          <w:sz w:val="32"/>
          <w:szCs w:val="32"/>
        </w:rPr>
        <w:t>申报表Word版1份；②初审盖章后的申报表和相关附件材料合并后的PDF版和纸质版材料各1份，其中相关证明材料不得超过40页。</w:t>
      </w:r>
    </w:p>
    <w:p w:rsidR="00112696" w:rsidRPr="00CE6B24" w:rsidRDefault="005978CB" w:rsidP="00D82AFB">
      <w:pPr>
        <w:adjustRightInd w:val="0"/>
        <w:snapToGrid w:val="0"/>
        <w:spacing w:line="592" w:lineRule="exact"/>
        <w:ind w:firstLineChars="200" w:firstLine="640"/>
        <w:rPr>
          <w:rFonts w:ascii="黑体" w:eastAsia="黑体" w:hAnsi="黑体" w:cs="黑体"/>
          <w:kern w:val="0"/>
          <w:sz w:val="32"/>
          <w:szCs w:val="32"/>
        </w:rPr>
      </w:pPr>
      <w:r w:rsidRPr="00CE6B24">
        <w:rPr>
          <w:rFonts w:ascii="黑体" w:eastAsia="黑体" w:hAnsi="黑体" w:cs="黑体" w:hint="eastAsia"/>
          <w:kern w:val="0"/>
          <w:sz w:val="32"/>
          <w:szCs w:val="32"/>
        </w:rPr>
        <w:t>三、申报程序</w:t>
      </w:r>
    </w:p>
    <w:p w:rsidR="00112696" w:rsidRPr="00CE6B24" w:rsidRDefault="005978CB" w:rsidP="00D82AFB">
      <w:pPr>
        <w:adjustRightInd w:val="0"/>
        <w:snapToGrid w:val="0"/>
        <w:spacing w:line="592" w:lineRule="exact"/>
        <w:ind w:firstLineChars="200" w:firstLine="640"/>
        <w:rPr>
          <w:rFonts w:ascii="仿宋_GB2312" w:eastAsia="仿宋_GB2312" w:hAnsi="仿宋_GB2312" w:cs="仿宋_GB2312"/>
          <w:kern w:val="0"/>
          <w:sz w:val="32"/>
          <w:szCs w:val="32"/>
        </w:rPr>
      </w:pPr>
      <w:r w:rsidRPr="00CE6B24">
        <w:rPr>
          <w:rFonts w:ascii="仿宋_GB2312" w:eastAsia="仿宋_GB2312" w:hAnsi="仿宋_GB2312" w:cs="仿宋_GB2312" w:hint="eastAsia"/>
          <w:kern w:val="0"/>
          <w:sz w:val="32"/>
          <w:szCs w:val="32"/>
        </w:rPr>
        <w:t>（一）申请人对照要求准备相关申请材料，由所在单位签署意见并盖章，按照属地原则或隶属关系，报送至所在的县（市）区、开发区人社部门或市直主管部门。</w:t>
      </w:r>
    </w:p>
    <w:p w:rsidR="00112696" w:rsidRPr="00CE6B24" w:rsidRDefault="005978CB" w:rsidP="00D82AFB">
      <w:pPr>
        <w:adjustRightInd w:val="0"/>
        <w:snapToGrid w:val="0"/>
        <w:spacing w:line="592" w:lineRule="exact"/>
        <w:ind w:firstLineChars="200" w:firstLine="640"/>
        <w:rPr>
          <w:rFonts w:ascii="仿宋_GB2312" w:eastAsia="仿宋_GB2312" w:hAnsi="仿宋_GB2312" w:cs="仿宋_GB2312"/>
          <w:sz w:val="32"/>
        </w:rPr>
      </w:pPr>
      <w:r w:rsidRPr="00CE6B24">
        <w:rPr>
          <w:rFonts w:ascii="仿宋_GB2312" w:eastAsia="仿宋_GB2312" w:hAnsi="仿宋_GB2312" w:cs="仿宋_GB2312" w:hint="eastAsia"/>
          <w:sz w:val="32"/>
        </w:rPr>
        <w:t>（二）各县（市）区、开发区人社部门和市直主管部门负责核对初审，在相应栏目签署初审意见并盖章；对申请人报送的excel电子版表格进行梳理汇总，填写</w:t>
      </w:r>
      <w:r w:rsidRPr="00CE6B24">
        <w:rPr>
          <w:rFonts w:ascii="仿宋_GB2312" w:eastAsia="仿宋_GB2312" w:hAnsi="仿宋_GB2312" w:cs="仿宋_GB2312" w:hint="eastAsia"/>
          <w:kern w:val="0"/>
          <w:sz w:val="32"/>
          <w:szCs w:val="32"/>
        </w:rPr>
        <w:t>《合肥市学术和技术带头人及后备人选科研活动项目经费资助申请汇总表》（一份），并加盖公章。</w:t>
      </w:r>
    </w:p>
    <w:p w:rsidR="00112696" w:rsidRPr="00CE6B24" w:rsidRDefault="005978CB" w:rsidP="00D82AFB">
      <w:pPr>
        <w:adjustRightInd w:val="0"/>
        <w:snapToGrid w:val="0"/>
        <w:spacing w:line="592" w:lineRule="exact"/>
        <w:ind w:firstLineChars="200" w:firstLine="640"/>
        <w:rPr>
          <w:rFonts w:ascii="仿宋_GB2312" w:eastAsia="仿宋_GB2312" w:hAnsi="仿宋_GB2312" w:cs="仿宋_GB2312"/>
          <w:sz w:val="32"/>
        </w:rPr>
      </w:pPr>
      <w:r w:rsidRPr="00CE6B24">
        <w:rPr>
          <w:rFonts w:ascii="仿宋_GB2312" w:eastAsia="仿宋_GB2312" w:hAnsi="仿宋_GB2312" w:cs="仿宋_GB2312" w:hint="eastAsia"/>
          <w:sz w:val="32"/>
        </w:rPr>
        <w:t>（三）各县（市）区、开发区人社部门和市直有关单位请于6月22日前将申报材料于集中统一报送至市人社局人力资源测评中心，逾期不予受理。</w:t>
      </w:r>
    </w:p>
    <w:p w:rsidR="00112696" w:rsidRPr="00CE6B24" w:rsidRDefault="005978CB" w:rsidP="00D82AFB">
      <w:pPr>
        <w:adjustRightInd w:val="0"/>
        <w:snapToGrid w:val="0"/>
        <w:spacing w:line="592" w:lineRule="exact"/>
        <w:ind w:firstLineChars="200" w:firstLine="640"/>
        <w:rPr>
          <w:rFonts w:eastAsia="黑体"/>
          <w:kern w:val="0"/>
          <w:sz w:val="32"/>
          <w:szCs w:val="32"/>
        </w:rPr>
      </w:pPr>
      <w:r w:rsidRPr="00CE6B24">
        <w:rPr>
          <w:rFonts w:eastAsia="黑体"/>
          <w:kern w:val="0"/>
          <w:sz w:val="32"/>
          <w:szCs w:val="32"/>
        </w:rPr>
        <w:t>三、</w:t>
      </w:r>
      <w:r w:rsidRPr="00CE6B24">
        <w:rPr>
          <w:rFonts w:eastAsia="黑体" w:hint="eastAsia"/>
          <w:kern w:val="0"/>
          <w:sz w:val="32"/>
          <w:szCs w:val="32"/>
        </w:rPr>
        <w:t>工作</w:t>
      </w:r>
      <w:r w:rsidRPr="00CE6B24">
        <w:rPr>
          <w:rFonts w:eastAsia="黑体"/>
          <w:kern w:val="0"/>
          <w:sz w:val="32"/>
          <w:szCs w:val="32"/>
        </w:rPr>
        <w:t>要求</w:t>
      </w:r>
    </w:p>
    <w:p w:rsidR="00112696" w:rsidRPr="00CE6B24" w:rsidRDefault="005978CB" w:rsidP="00D82AFB">
      <w:pPr>
        <w:adjustRightInd w:val="0"/>
        <w:snapToGrid w:val="0"/>
        <w:spacing w:line="592" w:lineRule="exact"/>
        <w:ind w:firstLineChars="200" w:firstLine="640"/>
        <w:rPr>
          <w:rFonts w:ascii="仿宋_GB2312" w:eastAsia="仿宋_GB2312" w:hAnsi="仿宋_GB2312" w:cs="仿宋_GB2312"/>
          <w:kern w:val="0"/>
          <w:sz w:val="32"/>
          <w:szCs w:val="32"/>
        </w:rPr>
      </w:pPr>
      <w:r w:rsidRPr="00CE6B24">
        <w:rPr>
          <w:rFonts w:ascii="仿宋_GB2312" w:eastAsia="仿宋_GB2312" w:hAnsi="仿宋_GB2312" w:cs="仿宋_GB2312" w:hint="eastAsia"/>
          <w:kern w:val="0"/>
          <w:sz w:val="32"/>
          <w:szCs w:val="32"/>
        </w:rPr>
        <w:t>（一）对承担国家和省市重点科研项目、重大技术改造项目、高新技术开发项目，对经</w:t>
      </w:r>
      <w:bookmarkStart w:id="1" w:name="_GoBack"/>
      <w:bookmarkEnd w:id="1"/>
      <w:r w:rsidRPr="00CE6B24">
        <w:rPr>
          <w:rFonts w:ascii="仿宋_GB2312" w:eastAsia="仿宋_GB2312" w:hAnsi="仿宋_GB2312" w:cs="仿宋_GB2312" w:hint="eastAsia"/>
          <w:kern w:val="0"/>
          <w:sz w:val="32"/>
          <w:szCs w:val="32"/>
        </w:rPr>
        <w:t>济社会发展有明显促进作用的社会科学领域项目和属于我市战略性新兴产业的项目，可优先申报。</w:t>
      </w:r>
    </w:p>
    <w:p w:rsidR="00112696" w:rsidRPr="00CE6B24" w:rsidRDefault="005978CB" w:rsidP="00D82AFB">
      <w:pPr>
        <w:adjustRightInd w:val="0"/>
        <w:snapToGrid w:val="0"/>
        <w:spacing w:line="592" w:lineRule="exact"/>
        <w:ind w:firstLineChars="200" w:firstLine="640"/>
        <w:rPr>
          <w:rFonts w:ascii="仿宋_GB2312" w:eastAsia="仿宋_GB2312" w:hAnsi="仿宋_GB2312" w:cs="仿宋_GB2312"/>
          <w:kern w:val="0"/>
          <w:sz w:val="32"/>
          <w:szCs w:val="32"/>
        </w:rPr>
      </w:pPr>
      <w:r w:rsidRPr="00CE6B24">
        <w:rPr>
          <w:rFonts w:ascii="仿宋_GB2312" w:eastAsia="仿宋_GB2312" w:hAnsi="仿宋_GB2312" w:cs="仿宋_GB2312" w:hint="eastAsia"/>
          <w:sz w:val="32"/>
          <w:szCs w:val="32"/>
        </w:rPr>
        <w:t>（二）申报材料由市直主管部门和</w:t>
      </w:r>
      <w:r w:rsidRPr="00CE6B24">
        <w:rPr>
          <w:rFonts w:ascii="仿宋_GB2312" w:eastAsia="仿宋_GB2312" w:hAnsi="仿宋_GB2312" w:cs="仿宋_GB2312" w:hint="eastAsia"/>
          <w:kern w:val="0"/>
          <w:sz w:val="32"/>
          <w:szCs w:val="32"/>
        </w:rPr>
        <w:t>县（市）区、开发区人社</w:t>
      </w:r>
      <w:r w:rsidRPr="00CE6B24">
        <w:rPr>
          <w:rFonts w:ascii="仿宋_GB2312" w:eastAsia="仿宋_GB2312" w:hAnsi="仿宋_GB2312" w:cs="仿宋_GB2312" w:hint="eastAsia"/>
          <w:kern w:val="0"/>
          <w:sz w:val="32"/>
          <w:szCs w:val="32"/>
        </w:rPr>
        <w:lastRenderedPageBreak/>
        <w:t>部门统一报送，不受理个人申报材料。</w:t>
      </w:r>
    </w:p>
    <w:p w:rsidR="00112696" w:rsidRPr="00CE6B24" w:rsidRDefault="005978CB" w:rsidP="00D82AFB">
      <w:pPr>
        <w:adjustRightInd w:val="0"/>
        <w:snapToGrid w:val="0"/>
        <w:spacing w:line="592" w:lineRule="exact"/>
        <w:ind w:firstLineChars="200" w:firstLine="640"/>
        <w:rPr>
          <w:rFonts w:ascii="仿宋_GB2312" w:eastAsia="仿宋_GB2312" w:hAnsi="仿宋_GB2312" w:cs="仿宋_GB2312"/>
          <w:kern w:val="0"/>
          <w:sz w:val="32"/>
          <w:szCs w:val="32"/>
        </w:rPr>
      </w:pPr>
      <w:r w:rsidRPr="00CE6B24">
        <w:rPr>
          <w:rFonts w:ascii="仿宋_GB2312" w:eastAsia="仿宋_GB2312" w:hAnsi="仿宋_GB2312" w:cs="仿宋_GB2312" w:hint="eastAsia"/>
          <w:kern w:val="0"/>
          <w:sz w:val="32"/>
          <w:szCs w:val="32"/>
        </w:rPr>
        <w:t>（三）要严密组织申报，各县（市）区、开发区人社部门和市直有关单位应加强宣传，及时通知到学术和技术带头人及后备人选所在单位，并按时限要求组织申报，逾期不予受理。</w:t>
      </w:r>
    </w:p>
    <w:p w:rsidR="00112696" w:rsidRPr="00CE6B24" w:rsidRDefault="005978CB" w:rsidP="00D82AFB">
      <w:pPr>
        <w:numPr>
          <w:ins w:id="2" w:author="陈淑云" w:date="2018-07-05T16:49:00Z"/>
        </w:numPr>
        <w:adjustRightInd w:val="0"/>
        <w:snapToGrid w:val="0"/>
        <w:spacing w:line="592" w:lineRule="exact"/>
        <w:ind w:firstLineChars="200" w:firstLine="640"/>
        <w:rPr>
          <w:rFonts w:ascii="仿宋_GB2312" w:eastAsia="仿宋_GB2312"/>
          <w:kern w:val="0"/>
          <w:sz w:val="32"/>
          <w:szCs w:val="32"/>
        </w:rPr>
      </w:pPr>
      <w:r w:rsidRPr="00CE6B24">
        <w:rPr>
          <w:rFonts w:ascii="仿宋_GB2312" w:eastAsia="仿宋_GB2312" w:hAnsi="仿宋_GB2312" w:cs="仿宋_GB2312" w:hint="eastAsia"/>
          <w:kern w:val="0"/>
          <w:sz w:val="32"/>
          <w:szCs w:val="32"/>
        </w:rPr>
        <w:t>本通知及附件可从合肥先锋网（</w:t>
      </w:r>
      <w:proofErr w:type="spellStart"/>
      <w:r w:rsidRPr="00CE6B24">
        <w:rPr>
          <w:rFonts w:ascii="仿宋_GB2312" w:eastAsia="仿宋_GB2312" w:hAnsi="仿宋_GB2312" w:cs="仿宋_GB2312" w:hint="eastAsia"/>
          <w:kern w:val="0"/>
          <w:sz w:val="32"/>
          <w:szCs w:val="32"/>
        </w:rPr>
        <w:t>www.hfxf.gov.cn</w:t>
      </w:r>
      <w:proofErr w:type="spellEnd"/>
      <w:r w:rsidRPr="00CE6B24">
        <w:rPr>
          <w:rFonts w:ascii="仿宋_GB2312" w:eastAsia="仿宋_GB2312" w:hAnsi="仿宋_GB2312" w:cs="仿宋_GB2312" w:hint="eastAsia"/>
          <w:kern w:val="0"/>
          <w:sz w:val="32"/>
          <w:szCs w:val="32"/>
        </w:rPr>
        <w:t>）、合肥国际人才网（www.hf-talent.com）以及合肥市人力资源和社会保障局官网（</w:t>
      </w:r>
      <w:proofErr w:type="spellStart"/>
      <w:r w:rsidR="00EC4950" w:rsidRPr="00CE6B24">
        <w:rPr>
          <w:rFonts w:ascii="仿宋_GB2312" w:eastAsia="仿宋_GB2312" w:hAnsi="仿宋_GB2312" w:cs="仿宋_GB2312" w:hint="eastAsia"/>
          <w:kern w:val="0"/>
          <w:sz w:val="32"/>
          <w:szCs w:val="32"/>
        </w:rPr>
        <w:t>rsj.hefei.gov.cn</w:t>
      </w:r>
      <w:proofErr w:type="spellEnd"/>
      <w:r w:rsidRPr="00CE6B24">
        <w:rPr>
          <w:rFonts w:ascii="仿宋_GB2312" w:eastAsia="仿宋_GB2312" w:hAnsi="仿宋_GB2312" w:cs="仿宋_GB2312" w:hint="eastAsia"/>
          <w:kern w:val="0"/>
          <w:sz w:val="32"/>
          <w:szCs w:val="32"/>
        </w:rPr>
        <w:t>）下载。</w:t>
      </w:r>
    </w:p>
    <w:p w:rsidR="00112696" w:rsidRPr="00CE6B24" w:rsidRDefault="00112696" w:rsidP="00D82AFB">
      <w:pPr>
        <w:numPr>
          <w:ins w:id="3" w:author="陈淑云" w:date="2018-07-05T16:49:00Z"/>
        </w:numPr>
        <w:adjustRightInd w:val="0"/>
        <w:snapToGrid w:val="0"/>
        <w:spacing w:line="592" w:lineRule="exact"/>
        <w:ind w:firstLineChars="200" w:firstLine="640"/>
        <w:rPr>
          <w:rFonts w:ascii="仿宋_GB2312" w:eastAsia="仿宋_GB2312"/>
          <w:kern w:val="0"/>
          <w:sz w:val="32"/>
          <w:szCs w:val="32"/>
        </w:rPr>
      </w:pPr>
    </w:p>
    <w:p w:rsidR="00112696" w:rsidRPr="00CE6B24" w:rsidRDefault="005978CB" w:rsidP="00D82AFB">
      <w:pPr>
        <w:numPr>
          <w:ins w:id="4" w:author="陈淑云" w:date="2018-07-05T16:49:00Z"/>
        </w:numPr>
        <w:adjustRightInd w:val="0"/>
        <w:snapToGrid w:val="0"/>
        <w:spacing w:line="592" w:lineRule="exact"/>
        <w:ind w:firstLineChars="200" w:firstLine="640"/>
        <w:rPr>
          <w:rFonts w:ascii="仿宋_GB2312" w:eastAsia="仿宋_GB2312"/>
          <w:kern w:val="0"/>
          <w:sz w:val="32"/>
          <w:szCs w:val="32"/>
        </w:rPr>
      </w:pPr>
      <w:r w:rsidRPr="00CE6B24">
        <w:rPr>
          <w:rFonts w:ascii="仿宋_GB2312" w:eastAsia="仿宋_GB2312" w:hint="eastAsia"/>
          <w:kern w:val="0"/>
          <w:sz w:val="32"/>
          <w:szCs w:val="32"/>
        </w:rPr>
        <w:t xml:space="preserve">联 系 人：市人社局人才开发处  郭延春  </w:t>
      </w:r>
    </w:p>
    <w:p w:rsidR="00112696" w:rsidRPr="00CE6B24" w:rsidRDefault="005978CB" w:rsidP="00D82AFB">
      <w:pPr>
        <w:numPr>
          <w:ins w:id="5" w:author="陈淑云" w:date="2018-07-05T16:49:00Z"/>
        </w:numPr>
        <w:adjustRightInd w:val="0"/>
        <w:snapToGrid w:val="0"/>
        <w:spacing w:line="592" w:lineRule="exact"/>
        <w:ind w:firstLineChars="200" w:firstLine="640"/>
        <w:rPr>
          <w:rFonts w:ascii="仿宋_GB2312" w:eastAsia="仿宋_GB2312"/>
          <w:kern w:val="0"/>
          <w:sz w:val="32"/>
          <w:szCs w:val="32"/>
        </w:rPr>
      </w:pPr>
      <w:r w:rsidRPr="00CE6B24">
        <w:rPr>
          <w:rFonts w:ascii="仿宋_GB2312" w:eastAsia="仿宋_GB2312" w:hint="eastAsia"/>
          <w:kern w:val="0"/>
          <w:sz w:val="32"/>
          <w:szCs w:val="32"/>
        </w:rPr>
        <w:t>联系电话：0551-63536192</w:t>
      </w:r>
    </w:p>
    <w:p w:rsidR="00112696" w:rsidRPr="00CE6B24" w:rsidRDefault="005978CB" w:rsidP="00D82AFB">
      <w:pPr>
        <w:numPr>
          <w:ins w:id="6" w:author="陈淑云" w:date="2018-07-05T16:49:00Z"/>
        </w:numPr>
        <w:adjustRightInd w:val="0"/>
        <w:snapToGrid w:val="0"/>
        <w:spacing w:line="592" w:lineRule="exact"/>
        <w:ind w:firstLineChars="200" w:firstLine="640"/>
        <w:rPr>
          <w:rFonts w:ascii="仿宋_GB2312" w:eastAsia="仿宋_GB2312"/>
          <w:kern w:val="0"/>
          <w:sz w:val="32"/>
          <w:szCs w:val="32"/>
        </w:rPr>
      </w:pPr>
      <w:r w:rsidRPr="00CE6B24">
        <w:rPr>
          <w:rFonts w:ascii="仿宋_GB2312" w:eastAsia="仿宋_GB2312" w:hint="eastAsia"/>
          <w:kern w:val="0"/>
          <w:sz w:val="32"/>
          <w:szCs w:val="32"/>
        </w:rPr>
        <w:t>联 系 人：市人力资源测评中心  吴馨蕊</w:t>
      </w:r>
    </w:p>
    <w:p w:rsidR="00112696" w:rsidRPr="00CE6B24" w:rsidRDefault="005978CB" w:rsidP="00D82AFB">
      <w:pPr>
        <w:numPr>
          <w:ins w:id="7" w:author="陈淑云" w:date="2018-07-05T16:49:00Z"/>
        </w:numPr>
        <w:adjustRightInd w:val="0"/>
        <w:snapToGrid w:val="0"/>
        <w:spacing w:line="592" w:lineRule="exact"/>
        <w:ind w:firstLineChars="200" w:firstLine="640"/>
        <w:rPr>
          <w:rFonts w:ascii="仿宋_GB2312" w:eastAsia="仿宋_GB2312"/>
          <w:kern w:val="0"/>
          <w:sz w:val="32"/>
          <w:szCs w:val="32"/>
        </w:rPr>
      </w:pPr>
      <w:r w:rsidRPr="00CE6B24">
        <w:rPr>
          <w:rFonts w:ascii="仿宋_GB2312" w:eastAsia="仿宋_GB2312" w:hint="eastAsia"/>
          <w:kern w:val="0"/>
          <w:sz w:val="32"/>
          <w:szCs w:val="32"/>
        </w:rPr>
        <w:t>联系电话：0551-63536007</w:t>
      </w:r>
    </w:p>
    <w:p w:rsidR="00112696" w:rsidRPr="00CE6B24" w:rsidRDefault="005978CB" w:rsidP="00D82AFB">
      <w:pPr>
        <w:numPr>
          <w:ins w:id="8" w:author="陈淑云" w:date="2018-07-05T16:49:00Z"/>
        </w:numPr>
        <w:adjustRightInd w:val="0"/>
        <w:snapToGrid w:val="0"/>
        <w:spacing w:line="592" w:lineRule="exact"/>
        <w:ind w:firstLineChars="200" w:firstLine="640"/>
        <w:rPr>
          <w:rFonts w:ascii="仿宋_GB2312" w:eastAsia="仿宋_GB2312"/>
          <w:kern w:val="0"/>
          <w:sz w:val="32"/>
          <w:szCs w:val="32"/>
        </w:rPr>
      </w:pPr>
      <w:r w:rsidRPr="00CE6B24">
        <w:rPr>
          <w:rFonts w:ascii="仿宋_GB2312" w:eastAsia="仿宋_GB2312" w:hint="eastAsia"/>
          <w:kern w:val="0"/>
          <w:sz w:val="32"/>
          <w:szCs w:val="32"/>
        </w:rPr>
        <w:t>邮    箱：hfrlzycp@126.com</w:t>
      </w:r>
    </w:p>
    <w:p w:rsidR="00112696" w:rsidRPr="00CE6B24" w:rsidRDefault="00112696" w:rsidP="00D82AFB">
      <w:pPr>
        <w:adjustRightInd w:val="0"/>
        <w:snapToGrid w:val="0"/>
        <w:spacing w:line="592" w:lineRule="exact"/>
        <w:ind w:firstLineChars="200" w:firstLine="640"/>
        <w:rPr>
          <w:rFonts w:eastAsia="仿宋"/>
          <w:sz w:val="32"/>
          <w:szCs w:val="32"/>
        </w:rPr>
      </w:pPr>
    </w:p>
    <w:p w:rsidR="00112696" w:rsidRPr="00CE6B24" w:rsidRDefault="00112696" w:rsidP="00D82AFB">
      <w:pPr>
        <w:adjustRightInd w:val="0"/>
        <w:snapToGrid w:val="0"/>
        <w:spacing w:line="592" w:lineRule="exact"/>
        <w:ind w:firstLineChars="200" w:firstLine="640"/>
        <w:rPr>
          <w:rFonts w:eastAsia="仿宋_GB2312"/>
          <w:kern w:val="0"/>
          <w:sz w:val="32"/>
          <w:szCs w:val="32"/>
        </w:rPr>
      </w:pPr>
    </w:p>
    <w:p w:rsidR="00112696" w:rsidRPr="00CE6B24" w:rsidRDefault="005978CB" w:rsidP="00D82AFB">
      <w:pPr>
        <w:tabs>
          <w:tab w:val="left" w:pos="7680"/>
          <w:tab w:val="left" w:pos="7840"/>
        </w:tabs>
        <w:adjustRightInd w:val="0"/>
        <w:snapToGrid w:val="0"/>
        <w:spacing w:line="592" w:lineRule="exact"/>
        <w:ind w:leftChars="305" w:left="2099" w:hangingChars="456" w:hanging="1459"/>
        <w:rPr>
          <w:rFonts w:eastAsia="仿宋_GB2312"/>
          <w:kern w:val="0"/>
          <w:sz w:val="32"/>
          <w:szCs w:val="32"/>
        </w:rPr>
      </w:pPr>
      <w:r w:rsidRPr="00CE6B24">
        <w:rPr>
          <w:rFonts w:eastAsia="仿宋_GB2312"/>
          <w:kern w:val="0"/>
          <w:sz w:val="32"/>
          <w:szCs w:val="32"/>
        </w:rPr>
        <w:t>附件：</w:t>
      </w:r>
      <w:r w:rsidRPr="00CE6B24">
        <w:rPr>
          <w:rFonts w:eastAsia="仿宋_GB2312"/>
          <w:kern w:val="0"/>
          <w:sz w:val="32"/>
          <w:szCs w:val="32"/>
        </w:rPr>
        <w:t>1</w:t>
      </w:r>
      <w:r w:rsidRPr="00CE6B24">
        <w:rPr>
          <w:rFonts w:eastAsia="仿宋_GB2312"/>
          <w:kern w:val="0"/>
          <w:sz w:val="32"/>
          <w:szCs w:val="32"/>
        </w:rPr>
        <w:t>．合肥市学术和技术带头人及后备人选科研活动项目经费资助申请表</w:t>
      </w:r>
    </w:p>
    <w:p w:rsidR="00112696" w:rsidRPr="00CE6B24" w:rsidRDefault="005978CB" w:rsidP="00D82AFB">
      <w:pPr>
        <w:tabs>
          <w:tab w:val="left" w:pos="7680"/>
          <w:tab w:val="left" w:pos="7840"/>
        </w:tabs>
        <w:adjustRightInd w:val="0"/>
        <w:snapToGrid w:val="0"/>
        <w:spacing w:line="592" w:lineRule="exact"/>
        <w:ind w:leftChars="762" w:left="2099" w:hangingChars="156" w:hanging="499"/>
        <w:rPr>
          <w:rFonts w:eastAsia="仿宋_GB2312"/>
          <w:sz w:val="32"/>
        </w:rPr>
      </w:pPr>
      <w:r w:rsidRPr="00CE6B24">
        <w:rPr>
          <w:rFonts w:eastAsia="仿宋_GB2312"/>
          <w:sz w:val="32"/>
          <w:szCs w:val="32"/>
        </w:rPr>
        <w:t>2</w:t>
      </w:r>
      <w:r w:rsidRPr="00CE6B24">
        <w:rPr>
          <w:rFonts w:eastAsia="仿宋_GB2312"/>
          <w:kern w:val="0"/>
          <w:sz w:val="32"/>
          <w:szCs w:val="32"/>
        </w:rPr>
        <w:t>．合肥市学术和技术带头人及后备人选科研活动项目经费资助申请</w:t>
      </w:r>
      <w:r w:rsidRPr="00CE6B24">
        <w:rPr>
          <w:rFonts w:eastAsia="仿宋_GB2312" w:hint="eastAsia"/>
          <w:kern w:val="0"/>
          <w:sz w:val="32"/>
          <w:szCs w:val="32"/>
        </w:rPr>
        <w:t>汇总</w:t>
      </w:r>
      <w:r w:rsidRPr="00CE6B24">
        <w:rPr>
          <w:rFonts w:eastAsia="仿宋_GB2312"/>
          <w:kern w:val="0"/>
          <w:sz w:val="32"/>
          <w:szCs w:val="32"/>
        </w:rPr>
        <w:t>表</w:t>
      </w:r>
    </w:p>
    <w:p w:rsidR="00AA4222" w:rsidRPr="00CE6B24" w:rsidRDefault="00AA4222">
      <w:pPr>
        <w:rPr>
          <w:rFonts w:eastAsia="黑体"/>
          <w:kern w:val="0"/>
          <w:sz w:val="32"/>
          <w:szCs w:val="32"/>
        </w:rPr>
      </w:pPr>
    </w:p>
    <w:p w:rsidR="00112696" w:rsidRPr="00CE6B24" w:rsidRDefault="00112696">
      <w:pPr>
        <w:rPr>
          <w:rFonts w:eastAsia="黑体"/>
          <w:kern w:val="0"/>
          <w:sz w:val="32"/>
          <w:szCs w:val="32"/>
        </w:rPr>
        <w:sectPr w:rsidR="00112696" w:rsidRPr="00CE6B24" w:rsidSect="006319A4">
          <w:pgSz w:w="11906" w:h="16838"/>
          <w:pgMar w:top="1871" w:right="1503" w:bottom="1871" w:left="1503" w:header="851" w:footer="992" w:gutter="0"/>
          <w:pgNumType w:fmt="numberInDash" w:start="2"/>
          <w:cols w:space="720"/>
          <w:docGrid w:type="lines" w:linePitch="314"/>
        </w:sectPr>
      </w:pPr>
    </w:p>
    <w:p w:rsidR="00112696" w:rsidRPr="00CE6B24" w:rsidRDefault="005978CB">
      <w:pPr>
        <w:rPr>
          <w:rFonts w:ascii="黑体" w:eastAsia="黑体" w:hAnsi="黑体"/>
          <w:sz w:val="32"/>
          <w:szCs w:val="32"/>
        </w:rPr>
      </w:pPr>
      <w:r w:rsidRPr="00CE6B24">
        <w:rPr>
          <w:rFonts w:ascii="黑体" w:eastAsia="黑体" w:hAnsi="黑体" w:hint="eastAsia"/>
          <w:sz w:val="32"/>
          <w:szCs w:val="32"/>
        </w:rPr>
        <w:lastRenderedPageBreak/>
        <w:t>附件1</w:t>
      </w:r>
    </w:p>
    <w:p w:rsidR="00112696" w:rsidRPr="00CE6B24" w:rsidRDefault="00112696"/>
    <w:p w:rsidR="00112696" w:rsidRPr="00CE6B24" w:rsidRDefault="00112696"/>
    <w:p w:rsidR="00112696" w:rsidRPr="00CE6B24" w:rsidRDefault="00112696"/>
    <w:p w:rsidR="00112696" w:rsidRPr="00CE6B24" w:rsidRDefault="005978CB" w:rsidP="00CE6B24">
      <w:pPr>
        <w:spacing w:beforeLines="20" w:line="800" w:lineRule="exact"/>
        <w:ind w:left="2072" w:hangingChars="500" w:hanging="2072"/>
        <w:jc w:val="left"/>
        <w:rPr>
          <w:rFonts w:ascii="方正小标宋简体" w:eastAsia="方正小标宋简体"/>
          <w:bCs/>
          <w:w w:val="80"/>
          <w:sz w:val="52"/>
          <w:szCs w:val="22"/>
        </w:rPr>
      </w:pPr>
      <w:r w:rsidRPr="00CE6B24">
        <w:rPr>
          <w:rFonts w:ascii="方正小标宋简体" w:eastAsia="方正小标宋简体" w:hint="eastAsia"/>
          <w:bCs/>
          <w:w w:val="80"/>
          <w:sz w:val="52"/>
        </w:rPr>
        <w:t>合肥市</w:t>
      </w:r>
      <w:r w:rsidRPr="00CE6B24">
        <w:rPr>
          <w:rFonts w:ascii="方正小标宋简体" w:eastAsia="方正小标宋简体" w:hAnsi="宋体" w:cs="宋体" w:hint="eastAsia"/>
          <w:bCs/>
          <w:w w:val="80"/>
          <w:sz w:val="52"/>
        </w:rPr>
        <w:t>学术</w:t>
      </w:r>
      <w:r w:rsidRPr="00CE6B24">
        <w:rPr>
          <w:rFonts w:ascii="方正小标宋简体" w:eastAsia="方正小标宋简体" w:hAnsi="Dotum" w:cs="Dotum" w:hint="eastAsia"/>
          <w:bCs/>
          <w:w w:val="80"/>
          <w:sz w:val="52"/>
        </w:rPr>
        <w:t>和技</w:t>
      </w:r>
      <w:r w:rsidRPr="00CE6B24">
        <w:rPr>
          <w:rFonts w:ascii="方正小标宋简体" w:eastAsia="方正小标宋简体" w:hAnsi="宋体" w:cs="宋体" w:hint="eastAsia"/>
          <w:bCs/>
          <w:w w:val="80"/>
          <w:sz w:val="52"/>
        </w:rPr>
        <w:t>术带头</w:t>
      </w:r>
      <w:r w:rsidRPr="00CE6B24">
        <w:rPr>
          <w:rFonts w:ascii="方正小标宋简体" w:eastAsia="方正小标宋简体" w:hAnsi="Dotum" w:cs="Dotum" w:hint="eastAsia"/>
          <w:bCs/>
          <w:w w:val="80"/>
          <w:sz w:val="52"/>
        </w:rPr>
        <w:t>人</w:t>
      </w:r>
      <w:r w:rsidRPr="00CE6B24">
        <w:rPr>
          <w:rFonts w:ascii="方正小标宋简体" w:eastAsia="方正小标宋简体" w:hint="eastAsia"/>
          <w:bCs/>
          <w:w w:val="80"/>
          <w:sz w:val="52"/>
        </w:rPr>
        <w:t>及后</w:t>
      </w:r>
      <w:r w:rsidRPr="00CE6B24">
        <w:rPr>
          <w:rFonts w:ascii="方正小标宋简体" w:eastAsia="方正小标宋简体" w:hAnsi="宋体" w:cs="宋体" w:hint="eastAsia"/>
          <w:bCs/>
          <w:w w:val="80"/>
          <w:sz w:val="52"/>
        </w:rPr>
        <w:t>备</w:t>
      </w:r>
      <w:r w:rsidRPr="00CE6B24">
        <w:rPr>
          <w:rFonts w:ascii="方正小标宋简体" w:eastAsia="方正小标宋简体" w:hint="eastAsia"/>
          <w:bCs/>
          <w:w w:val="80"/>
          <w:sz w:val="52"/>
          <w:szCs w:val="22"/>
        </w:rPr>
        <w:t>人选</w:t>
      </w:r>
      <w:r w:rsidRPr="00CE6B24">
        <w:rPr>
          <w:rFonts w:ascii="方正小标宋简体" w:eastAsia="方正小标宋简体"/>
          <w:bCs/>
          <w:w w:val="80"/>
          <w:sz w:val="52"/>
          <w:szCs w:val="22"/>
        </w:rPr>
        <w:t>科研</w:t>
      </w:r>
      <w:r w:rsidRPr="00CE6B24">
        <w:rPr>
          <w:rFonts w:ascii="方正小标宋简体" w:eastAsia="方正小标宋简体" w:hint="eastAsia"/>
          <w:bCs/>
          <w:w w:val="80"/>
          <w:sz w:val="52"/>
          <w:szCs w:val="22"/>
        </w:rPr>
        <w:t>活</w:t>
      </w:r>
      <w:r w:rsidRPr="00CE6B24">
        <w:rPr>
          <w:rFonts w:ascii="方正小标宋简体" w:eastAsia="方正小标宋简体"/>
          <w:bCs/>
          <w:w w:val="80"/>
          <w:sz w:val="52"/>
          <w:szCs w:val="22"/>
        </w:rPr>
        <w:t>动项目经费资助申请表</w:t>
      </w:r>
    </w:p>
    <w:p w:rsidR="00112696" w:rsidRPr="00CE6B24" w:rsidRDefault="00112696"/>
    <w:p w:rsidR="00112696" w:rsidRPr="00CE6B24" w:rsidRDefault="00112696"/>
    <w:p w:rsidR="00112696" w:rsidRPr="00CE6B24" w:rsidRDefault="00112696"/>
    <w:p w:rsidR="00112696" w:rsidRPr="00CE6B24" w:rsidRDefault="00112696"/>
    <w:p w:rsidR="00112696" w:rsidRPr="00CE6B24" w:rsidRDefault="00112696"/>
    <w:p w:rsidR="00112696" w:rsidRPr="00CE6B24" w:rsidRDefault="00112696"/>
    <w:p w:rsidR="00112696" w:rsidRPr="00CE6B24" w:rsidRDefault="00112696"/>
    <w:p w:rsidR="00112696" w:rsidRPr="00CE6B24" w:rsidRDefault="005978CB">
      <w:pPr>
        <w:spacing w:line="760" w:lineRule="exact"/>
        <w:ind w:firstLineChars="700" w:firstLine="2240"/>
        <w:rPr>
          <w:rFonts w:ascii="宋体" w:hAnsi="宋体"/>
          <w:sz w:val="32"/>
          <w:szCs w:val="32"/>
        </w:rPr>
      </w:pPr>
      <w:r w:rsidRPr="00CE6B24">
        <w:rPr>
          <w:rFonts w:ascii="宋体" w:hAnsi="宋体" w:hint="eastAsia"/>
          <w:sz w:val="32"/>
          <w:szCs w:val="32"/>
        </w:rPr>
        <w:t>申 请 人</w:t>
      </w:r>
      <w:r w:rsidRPr="00CE6B24">
        <w:rPr>
          <w:rFonts w:ascii="宋体" w:hAnsi="宋体" w:hint="eastAsia"/>
          <w:sz w:val="32"/>
          <w:szCs w:val="32"/>
          <w:u w:val="single"/>
        </w:rPr>
        <w:t xml:space="preserve">                     </w:t>
      </w:r>
    </w:p>
    <w:p w:rsidR="00112696" w:rsidRPr="00CE6B24" w:rsidRDefault="005978CB">
      <w:pPr>
        <w:spacing w:line="760" w:lineRule="exact"/>
        <w:ind w:firstLineChars="695" w:firstLine="2224"/>
        <w:rPr>
          <w:rFonts w:ascii="宋体" w:hAnsi="宋体"/>
          <w:sz w:val="32"/>
          <w:szCs w:val="32"/>
        </w:rPr>
      </w:pPr>
      <w:r w:rsidRPr="00CE6B24">
        <w:rPr>
          <w:rFonts w:ascii="宋体" w:hAnsi="宋体" w:hint="eastAsia"/>
          <w:sz w:val="32"/>
          <w:szCs w:val="32"/>
        </w:rPr>
        <w:t>工作单位</w:t>
      </w:r>
      <w:r w:rsidRPr="00CE6B24">
        <w:rPr>
          <w:rFonts w:ascii="宋体" w:hAnsi="宋体" w:hint="eastAsia"/>
          <w:sz w:val="32"/>
          <w:szCs w:val="32"/>
          <w:u w:val="single"/>
        </w:rPr>
        <w:t xml:space="preserve">                     </w:t>
      </w:r>
    </w:p>
    <w:p w:rsidR="00112696" w:rsidRPr="00CE6B24" w:rsidRDefault="005978CB">
      <w:pPr>
        <w:spacing w:line="760" w:lineRule="exact"/>
        <w:ind w:firstLineChars="695" w:firstLine="2224"/>
        <w:rPr>
          <w:rFonts w:ascii="宋体" w:hAnsi="宋体"/>
          <w:sz w:val="32"/>
          <w:szCs w:val="32"/>
          <w:u w:val="single"/>
        </w:rPr>
      </w:pPr>
      <w:r w:rsidRPr="00CE6B24">
        <w:rPr>
          <w:rFonts w:ascii="宋体" w:hAnsi="宋体" w:hint="eastAsia"/>
          <w:sz w:val="32"/>
          <w:szCs w:val="32"/>
        </w:rPr>
        <w:t>所在县（区）</w:t>
      </w:r>
      <w:r w:rsidRPr="00CE6B24">
        <w:rPr>
          <w:rFonts w:ascii="宋体" w:hAnsi="宋体" w:hint="eastAsia"/>
          <w:sz w:val="32"/>
          <w:szCs w:val="32"/>
          <w:u w:val="single"/>
        </w:rPr>
        <w:t xml:space="preserve">                 </w:t>
      </w:r>
    </w:p>
    <w:p w:rsidR="00112696" w:rsidRPr="00CE6B24" w:rsidRDefault="005978CB">
      <w:pPr>
        <w:spacing w:line="760" w:lineRule="exact"/>
        <w:ind w:firstLineChars="695" w:firstLine="2224"/>
        <w:rPr>
          <w:rFonts w:ascii="宋体" w:hAnsi="宋体"/>
          <w:sz w:val="32"/>
          <w:szCs w:val="32"/>
        </w:rPr>
      </w:pPr>
      <w:r w:rsidRPr="00CE6B24">
        <w:rPr>
          <w:rFonts w:ascii="宋体" w:hAnsi="宋体" w:hint="eastAsia"/>
          <w:sz w:val="32"/>
          <w:szCs w:val="32"/>
        </w:rPr>
        <w:t>申请日期</w:t>
      </w:r>
      <w:r w:rsidRPr="00CE6B24">
        <w:rPr>
          <w:rFonts w:ascii="宋体" w:hAnsi="宋体" w:hint="eastAsia"/>
          <w:sz w:val="32"/>
          <w:szCs w:val="32"/>
          <w:u w:val="single"/>
        </w:rPr>
        <w:t xml:space="preserve">                     </w:t>
      </w:r>
    </w:p>
    <w:p w:rsidR="00112696" w:rsidRPr="00CE6B24" w:rsidRDefault="00112696"/>
    <w:p w:rsidR="00112696" w:rsidRPr="00CE6B24" w:rsidRDefault="00112696"/>
    <w:p w:rsidR="00112696" w:rsidRPr="00CE6B24" w:rsidRDefault="00112696"/>
    <w:p w:rsidR="00112696" w:rsidRPr="00CE6B24" w:rsidRDefault="00112696"/>
    <w:p w:rsidR="00112696" w:rsidRPr="00CE6B24" w:rsidRDefault="00112696"/>
    <w:p w:rsidR="00112696" w:rsidRPr="00CE6B24" w:rsidRDefault="00112696"/>
    <w:p w:rsidR="00112696" w:rsidRPr="00CE6B24" w:rsidRDefault="00112696"/>
    <w:p w:rsidR="00112696" w:rsidRPr="00CE6B24" w:rsidRDefault="00112696"/>
    <w:p w:rsidR="00112696" w:rsidRPr="00CE6B24" w:rsidRDefault="00112696"/>
    <w:p w:rsidR="00112696" w:rsidRPr="00CE6B24" w:rsidRDefault="00112696"/>
    <w:p w:rsidR="00112696" w:rsidRPr="00CE6B24" w:rsidRDefault="00112696"/>
    <w:p w:rsidR="00112696" w:rsidRPr="00CE6B24" w:rsidRDefault="00112696"/>
    <w:p w:rsidR="00112696" w:rsidRPr="00CE6B24" w:rsidRDefault="00112696"/>
    <w:p w:rsidR="00112696" w:rsidRPr="00CE6B24" w:rsidRDefault="005978CB">
      <w:pPr>
        <w:jc w:val="center"/>
        <w:rPr>
          <w:sz w:val="32"/>
          <w:szCs w:val="32"/>
        </w:rPr>
      </w:pPr>
      <w:r w:rsidRPr="00CE6B24">
        <w:rPr>
          <w:rFonts w:hint="eastAsia"/>
          <w:sz w:val="32"/>
          <w:szCs w:val="32"/>
        </w:rPr>
        <w:t>合肥市人力资源和社会保障局</w:t>
      </w:r>
      <w:r w:rsidRPr="00CE6B24">
        <w:rPr>
          <w:rFonts w:hint="eastAsia"/>
          <w:sz w:val="32"/>
          <w:szCs w:val="32"/>
        </w:rPr>
        <w:t xml:space="preserve">  </w:t>
      </w:r>
      <w:r w:rsidRPr="00CE6B24">
        <w:rPr>
          <w:rFonts w:hint="eastAsia"/>
          <w:sz w:val="32"/>
          <w:szCs w:val="32"/>
        </w:rPr>
        <w:t>制</w:t>
      </w:r>
    </w:p>
    <w:p w:rsidR="00112696" w:rsidRPr="00CE6B24" w:rsidRDefault="00112696">
      <w:pPr>
        <w:jc w:val="center"/>
        <w:rPr>
          <w:rFonts w:eastAsia="黑体"/>
          <w:sz w:val="44"/>
        </w:rPr>
      </w:pPr>
    </w:p>
    <w:p w:rsidR="00D82AFB" w:rsidRPr="00CE6B24" w:rsidRDefault="00D82AFB" w:rsidP="00D82AFB">
      <w:pPr>
        <w:spacing w:line="592" w:lineRule="exact"/>
        <w:jc w:val="center"/>
        <w:rPr>
          <w:rFonts w:eastAsia="黑体"/>
          <w:sz w:val="44"/>
        </w:rPr>
      </w:pPr>
    </w:p>
    <w:p w:rsidR="00112696" w:rsidRPr="00CE6B24" w:rsidRDefault="005978CB" w:rsidP="00D82AFB">
      <w:pPr>
        <w:spacing w:line="592" w:lineRule="exact"/>
        <w:jc w:val="center"/>
        <w:rPr>
          <w:rFonts w:ascii="方正小标宋简体" w:eastAsia="方正小标宋简体"/>
          <w:sz w:val="44"/>
        </w:rPr>
      </w:pPr>
      <w:r w:rsidRPr="00CE6B24">
        <w:rPr>
          <w:rFonts w:ascii="方正小标宋简体" w:eastAsia="方正小标宋简体" w:hint="eastAsia"/>
          <w:sz w:val="44"/>
        </w:rPr>
        <w:t>填  报  说  明</w:t>
      </w:r>
    </w:p>
    <w:p w:rsidR="00112696" w:rsidRPr="00CE6B24" w:rsidRDefault="00112696" w:rsidP="00D82AFB">
      <w:pPr>
        <w:spacing w:line="592" w:lineRule="exact"/>
        <w:ind w:firstLine="480"/>
        <w:rPr>
          <w:rFonts w:ascii="宋体" w:hAnsi="宋体" w:cs="宋体"/>
          <w:sz w:val="24"/>
        </w:rPr>
      </w:pPr>
    </w:p>
    <w:p w:rsidR="00112696" w:rsidRPr="00CE6B24" w:rsidRDefault="005978CB" w:rsidP="00D82AFB">
      <w:pPr>
        <w:spacing w:line="592" w:lineRule="exact"/>
        <w:ind w:firstLine="480"/>
        <w:rPr>
          <w:rFonts w:ascii="仿宋_GB2312" w:eastAsia="仿宋_GB2312" w:hAnsi="宋体" w:cs="宋体"/>
          <w:sz w:val="32"/>
          <w:szCs w:val="32"/>
        </w:rPr>
      </w:pPr>
      <w:r w:rsidRPr="00CE6B24">
        <w:rPr>
          <w:rFonts w:ascii="仿宋_GB2312" w:eastAsia="仿宋_GB2312" w:hAnsi="宋体" w:cs="宋体" w:hint="eastAsia"/>
          <w:sz w:val="32"/>
          <w:szCs w:val="32"/>
        </w:rPr>
        <w:t>一、填写各项内容要实事求是，表达明确。外来语同时用原文和中文表达，第一次出现的缩写字，须注出外文全称。</w:t>
      </w:r>
    </w:p>
    <w:p w:rsidR="00112696" w:rsidRPr="00CE6B24" w:rsidRDefault="005978CB" w:rsidP="00D82AFB">
      <w:pPr>
        <w:spacing w:line="592" w:lineRule="exact"/>
        <w:ind w:firstLine="480"/>
        <w:rPr>
          <w:rFonts w:ascii="仿宋_GB2312" w:eastAsia="仿宋_GB2312" w:hAnsi="宋体" w:cs="宋体"/>
          <w:sz w:val="32"/>
          <w:szCs w:val="32"/>
        </w:rPr>
      </w:pPr>
      <w:r w:rsidRPr="00CE6B24">
        <w:rPr>
          <w:rFonts w:ascii="仿宋_GB2312" w:eastAsia="仿宋_GB2312" w:hAnsi="宋体" w:cs="宋体" w:hint="eastAsia"/>
          <w:sz w:val="32"/>
          <w:szCs w:val="32"/>
        </w:rPr>
        <w:t>二、表中各项内容除个人签名及相关部门推荐审核意见栏外，须由申请人（委托单位有关负责人）用计算机输入填写，不得手写。</w:t>
      </w:r>
    </w:p>
    <w:p w:rsidR="00112696" w:rsidRPr="00CE6B24" w:rsidRDefault="005978CB" w:rsidP="00D82AFB">
      <w:pPr>
        <w:spacing w:line="592" w:lineRule="exact"/>
        <w:ind w:firstLine="480"/>
        <w:rPr>
          <w:rFonts w:ascii="仿宋_GB2312" w:eastAsia="仿宋_GB2312" w:hAnsi="宋体" w:cs="宋体"/>
          <w:sz w:val="32"/>
          <w:szCs w:val="32"/>
        </w:rPr>
      </w:pPr>
      <w:r w:rsidRPr="00CE6B24">
        <w:rPr>
          <w:rFonts w:ascii="仿宋_GB2312" w:eastAsia="仿宋_GB2312" w:hAnsi="宋体" w:cs="宋体" w:hint="eastAsia"/>
          <w:sz w:val="32"/>
          <w:szCs w:val="32"/>
        </w:rPr>
        <w:t>三、</w:t>
      </w:r>
      <w:r w:rsidRPr="00CE6B24">
        <w:rPr>
          <w:rFonts w:ascii="仿宋_GB2312" w:eastAsia="仿宋_GB2312" w:hAnsi="宋体" w:cs="宋体" w:hint="eastAsia"/>
          <w:b/>
          <w:bCs/>
          <w:sz w:val="32"/>
          <w:szCs w:val="32"/>
        </w:rPr>
        <w:t>凡选择性栏目，请在标有字符A、B、C……上打“√”</w:t>
      </w:r>
      <w:r w:rsidRPr="00CE6B24">
        <w:rPr>
          <w:rFonts w:ascii="仿宋_GB2312" w:eastAsia="仿宋_GB2312" w:hAnsi="宋体" w:cs="宋体" w:hint="eastAsia"/>
          <w:sz w:val="32"/>
          <w:szCs w:val="32"/>
        </w:rPr>
        <w:t>，其余须按要求填写的栏目说明如下：</w:t>
      </w:r>
    </w:p>
    <w:p w:rsidR="00112696" w:rsidRPr="00CE6B24" w:rsidRDefault="005978CB" w:rsidP="00D82AFB">
      <w:pPr>
        <w:spacing w:line="592" w:lineRule="exact"/>
        <w:ind w:firstLine="480"/>
        <w:rPr>
          <w:rFonts w:ascii="仿宋_GB2312" w:eastAsia="仿宋_GB2312" w:hAnsi="宋体" w:cs="宋体"/>
          <w:sz w:val="32"/>
          <w:szCs w:val="32"/>
        </w:rPr>
      </w:pPr>
      <w:r w:rsidRPr="00CE6B24">
        <w:rPr>
          <w:rFonts w:ascii="仿宋_GB2312" w:eastAsia="仿宋_GB2312" w:hAnsi="宋体" w:cs="宋体" w:hint="eastAsia"/>
          <w:sz w:val="32"/>
          <w:szCs w:val="32"/>
        </w:rPr>
        <w:t>课题名称——要准确反映申请资助经费课题的研究内容。</w:t>
      </w:r>
    </w:p>
    <w:p w:rsidR="00112696" w:rsidRPr="00CE6B24" w:rsidRDefault="005978CB" w:rsidP="00D82AFB">
      <w:pPr>
        <w:spacing w:line="592" w:lineRule="exact"/>
        <w:ind w:firstLine="480"/>
        <w:rPr>
          <w:rFonts w:ascii="仿宋_GB2312" w:eastAsia="仿宋_GB2312" w:hAnsi="宋体" w:cs="宋体"/>
          <w:sz w:val="32"/>
          <w:szCs w:val="32"/>
        </w:rPr>
      </w:pPr>
      <w:r w:rsidRPr="00CE6B24">
        <w:rPr>
          <w:rFonts w:ascii="仿宋_GB2312" w:eastAsia="仿宋_GB2312" w:hAnsi="宋体" w:cs="宋体" w:hint="eastAsia"/>
          <w:sz w:val="32"/>
          <w:szCs w:val="32"/>
        </w:rPr>
        <w:t>类   别——系指申请资助经费课题属哪一级项目的任务、范围。</w:t>
      </w:r>
    </w:p>
    <w:p w:rsidR="00112696" w:rsidRPr="00CE6B24" w:rsidRDefault="005978CB" w:rsidP="00D82AFB">
      <w:pPr>
        <w:spacing w:line="592" w:lineRule="exact"/>
        <w:ind w:firstLine="480"/>
        <w:rPr>
          <w:rFonts w:ascii="仿宋_GB2312" w:eastAsia="仿宋_GB2312" w:hAnsi="宋体" w:cs="宋体"/>
          <w:sz w:val="32"/>
          <w:szCs w:val="32"/>
        </w:rPr>
      </w:pPr>
      <w:r w:rsidRPr="00CE6B24">
        <w:rPr>
          <w:rFonts w:ascii="仿宋_GB2312" w:eastAsia="仿宋_GB2312" w:hAnsi="宋体" w:cs="宋体" w:hint="eastAsia"/>
          <w:sz w:val="32"/>
          <w:szCs w:val="32"/>
        </w:rPr>
        <w:t>所属学科——只填写申请资助课题所属二级学科，如系交叉学科，可将有关学科按主次同时列出。</w:t>
      </w:r>
    </w:p>
    <w:p w:rsidR="00112696" w:rsidRPr="00CE6B24" w:rsidRDefault="005978CB" w:rsidP="00D82AFB">
      <w:pPr>
        <w:spacing w:line="592" w:lineRule="exact"/>
        <w:ind w:firstLine="480"/>
        <w:rPr>
          <w:rFonts w:ascii="仿宋_GB2312" w:eastAsia="仿宋_GB2312" w:hAnsi="宋体" w:cs="宋体"/>
          <w:b/>
          <w:bCs/>
          <w:sz w:val="32"/>
          <w:szCs w:val="32"/>
        </w:rPr>
      </w:pPr>
      <w:r w:rsidRPr="00CE6B24">
        <w:rPr>
          <w:rFonts w:ascii="仿宋_GB2312" w:eastAsia="仿宋_GB2312" w:hAnsi="宋体" w:cs="宋体" w:hint="eastAsia"/>
          <w:sz w:val="32"/>
          <w:szCs w:val="32"/>
        </w:rPr>
        <w:t>四、</w:t>
      </w:r>
      <w:r w:rsidRPr="00CE6B24">
        <w:rPr>
          <w:rFonts w:ascii="仿宋_GB2312" w:eastAsia="仿宋_GB2312" w:hAnsi="宋体" w:cs="宋体" w:hint="eastAsia"/>
          <w:b/>
          <w:bCs/>
          <w:sz w:val="32"/>
          <w:szCs w:val="32"/>
        </w:rPr>
        <w:t>开户银行地址要具体准确，须填写账户所在支行详细地址。</w:t>
      </w:r>
    </w:p>
    <w:p w:rsidR="00112696" w:rsidRPr="00CE6B24" w:rsidRDefault="005978CB" w:rsidP="00D82AFB">
      <w:pPr>
        <w:spacing w:line="592" w:lineRule="exact"/>
        <w:ind w:firstLine="480"/>
        <w:rPr>
          <w:rFonts w:ascii="仿宋_GB2312" w:eastAsia="仿宋_GB2312" w:hAnsi="宋体" w:cs="宋体"/>
          <w:sz w:val="32"/>
          <w:szCs w:val="32"/>
        </w:rPr>
      </w:pPr>
      <w:r w:rsidRPr="00CE6B24">
        <w:rPr>
          <w:rFonts w:ascii="仿宋_GB2312" w:eastAsia="仿宋_GB2312" w:hAnsi="宋体" w:cs="宋体" w:hint="eastAsia"/>
          <w:sz w:val="32"/>
          <w:szCs w:val="32"/>
        </w:rPr>
        <w:t>五、预算支出科目栏填写说明如下：</w:t>
      </w:r>
    </w:p>
    <w:p w:rsidR="00112696" w:rsidRPr="00CE6B24" w:rsidRDefault="005978CB" w:rsidP="00D82AFB">
      <w:pPr>
        <w:spacing w:line="592" w:lineRule="exact"/>
        <w:ind w:firstLine="480"/>
        <w:rPr>
          <w:rFonts w:ascii="仿宋_GB2312" w:eastAsia="仿宋_GB2312" w:hAnsi="宋体" w:cs="宋体"/>
          <w:sz w:val="32"/>
          <w:szCs w:val="32"/>
        </w:rPr>
      </w:pPr>
      <w:r w:rsidRPr="00CE6B24">
        <w:rPr>
          <w:rFonts w:ascii="仿宋_GB2312" w:eastAsia="仿宋_GB2312" w:hAnsi="宋体" w:cs="宋体" w:hint="eastAsia"/>
          <w:sz w:val="32"/>
          <w:szCs w:val="32"/>
        </w:rPr>
        <w:t>1.仪器设备费：指申请资助课题专用仪器设备的购置和运杂、包装、安装费，自制仪器设备的材料、配件和外协加工费。单台、件在五千元以上的仪器、配件，逐项填写名称、规格、型号、单价、数量。交通运输设备、声像录放设备、复印设备等以及大型仪器设备，一律不予资助购置。</w:t>
      </w:r>
    </w:p>
    <w:p w:rsidR="00112696" w:rsidRPr="00CE6B24" w:rsidRDefault="005978CB" w:rsidP="00D82AFB">
      <w:pPr>
        <w:spacing w:line="592" w:lineRule="exact"/>
        <w:ind w:firstLine="480"/>
        <w:rPr>
          <w:rFonts w:ascii="仿宋_GB2312" w:eastAsia="仿宋_GB2312" w:hAnsi="宋体" w:cs="宋体"/>
          <w:sz w:val="32"/>
          <w:szCs w:val="32"/>
        </w:rPr>
      </w:pPr>
      <w:r w:rsidRPr="00CE6B24">
        <w:rPr>
          <w:rFonts w:ascii="仿宋_GB2312" w:eastAsia="仿宋_GB2312" w:hAnsi="宋体" w:cs="宋体" w:hint="eastAsia"/>
          <w:sz w:val="32"/>
          <w:szCs w:val="32"/>
        </w:rPr>
        <w:lastRenderedPageBreak/>
        <w:t>2.实验材料费：指研究课题使用的消耗材料，化学试剂、药品等购置费，标本、样品采集加工和运杂、包装费。</w:t>
      </w:r>
    </w:p>
    <w:p w:rsidR="00112696" w:rsidRPr="00CE6B24" w:rsidRDefault="005978CB" w:rsidP="00D82AFB">
      <w:pPr>
        <w:spacing w:line="592" w:lineRule="exact"/>
        <w:ind w:firstLine="480"/>
        <w:rPr>
          <w:rFonts w:ascii="仿宋_GB2312" w:eastAsia="仿宋_GB2312" w:hAnsi="宋体" w:cs="宋体"/>
          <w:sz w:val="32"/>
          <w:szCs w:val="32"/>
        </w:rPr>
      </w:pPr>
      <w:r w:rsidRPr="00CE6B24">
        <w:rPr>
          <w:rFonts w:ascii="仿宋_GB2312" w:eastAsia="仿宋_GB2312" w:hAnsi="宋体" w:cs="宋体" w:hint="eastAsia"/>
          <w:sz w:val="32"/>
          <w:szCs w:val="32"/>
        </w:rPr>
        <w:t>3.科研业务费：包括实验用动、植物购置和种养殖费。计算测试费（使用本单位消耗费不能列入），购买课题专用资料费，报告、论文印刷费。不包括国际合作、交流、调研费等。</w:t>
      </w:r>
    </w:p>
    <w:p w:rsidR="00112696" w:rsidRPr="00CE6B24" w:rsidRDefault="005978CB" w:rsidP="00D82AFB">
      <w:pPr>
        <w:spacing w:line="592" w:lineRule="exact"/>
        <w:ind w:firstLine="480"/>
        <w:rPr>
          <w:rFonts w:ascii="仿宋_GB2312" w:eastAsia="仿宋_GB2312" w:hAnsi="宋体" w:cs="宋体"/>
          <w:kern w:val="0"/>
          <w:sz w:val="32"/>
          <w:szCs w:val="32"/>
        </w:rPr>
      </w:pPr>
      <w:r w:rsidRPr="00CE6B24">
        <w:rPr>
          <w:rFonts w:ascii="仿宋_GB2312" w:eastAsia="仿宋_GB2312" w:hAnsi="宋体" w:cs="宋体" w:hint="eastAsia"/>
          <w:sz w:val="32"/>
          <w:szCs w:val="32"/>
        </w:rPr>
        <w:t>4.实验室改装费：指资助课题研究必须改善实验室条件新进行的简单装修费。不得将土建、房屋维修、实验室扩建等经费列入。</w:t>
      </w:r>
      <w:r w:rsidRPr="00CE6B24">
        <w:rPr>
          <w:rFonts w:ascii="宋体" w:eastAsia="仿宋_GB2312" w:hAnsi="宋体" w:cs="宋体" w:hint="eastAsia"/>
          <w:kern w:val="0"/>
          <w:sz w:val="32"/>
          <w:szCs w:val="32"/>
        </w:rPr>
        <w:t> </w:t>
      </w:r>
    </w:p>
    <w:p w:rsidR="00112696" w:rsidRPr="00CE6B24" w:rsidRDefault="005978CB">
      <w:pPr>
        <w:ind w:firstLineChars="200" w:firstLine="560"/>
        <w:rPr>
          <w:rFonts w:eastAsia="黑体"/>
          <w:sz w:val="28"/>
          <w:szCs w:val="28"/>
        </w:rPr>
      </w:pPr>
      <w:r w:rsidRPr="00CE6B24">
        <w:rPr>
          <w:rFonts w:eastAsia="黑体" w:hint="eastAsia"/>
          <w:sz w:val="28"/>
          <w:szCs w:val="28"/>
        </w:rPr>
        <w:br w:type="page"/>
      </w:r>
      <w:r w:rsidRPr="00CE6B24">
        <w:rPr>
          <w:rFonts w:eastAsia="黑体" w:hint="eastAsia"/>
          <w:sz w:val="28"/>
          <w:szCs w:val="28"/>
        </w:rPr>
        <w:lastRenderedPageBreak/>
        <w:t>一、简表</w:t>
      </w:r>
    </w:p>
    <w:tbl>
      <w:tblPr>
        <w:tblW w:w="945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2"/>
        <w:gridCol w:w="1105"/>
        <w:gridCol w:w="441"/>
        <w:gridCol w:w="1326"/>
        <w:gridCol w:w="663"/>
        <w:gridCol w:w="883"/>
        <w:gridCol w:w="442"/>
        <w:gridCol w:w="663"/>
        <w:gridCol w:w="884"/>
        <w:gridCol w:w="441"/>
        <w:gridCol w:w="663"/>
        <w:gridCol w:w="202"/>
        <w:gridCol w:w="1189"/>
      </w:tblGrid>
      <w:tr w:rsidR="00112696" w:rsidRPr="00CE6B24" w:rsidTr="00492F4A">
        <w:trPr>
          <w:cantSplit/>
          <w:trHeight w:val="505"/>
        </w:trPr>
        <w:tc>
          <w:tcPr>
            <w:tcW w:w="552" w:type="dxa"/>
            <w:vMerge w:val="restart"/>
            <w:vAlign w:val="center"/>
          </w:tcPr>
          <w:p w:rsidR="00112696" w:rsidRPr="00CE6B24" w:rsidRDefault="005978CB">
            <w:pPr>
              <w:spacing w:line="280" w:lineRule="exact"/>
              <w:jc w:val="center"/>
              <w:rPr>
                <w:szCs w:val="21"/>
              </w:rPr>
            </w:pPr>
            <w:r w:rsidRPr="00CE6B24">
              <w:rPr>
                <w:rFonts w:hint="eastAsia"/>
                <w:szCs w:val="21"/>
              </w:rPr>
              <w:t>申</w:t>
            </w:r>
          </w:p>
          <w:p w:rsidR="00112696" w:rsidRPr="00CE6B24" w:rsidRDefault="00112696">
            <w:pPr>
              <w:spacing w:line="280" w:lineRule="exact"/>
              <w:jc w:val="center"/>
              <w:rPr>
                <w:szCs w:val="21"/>
              </w:rPr>
            </w:pPr>
          </w:p>
          <w:p w:rsidR="00112696" w:rsidRPr="00CE6B24" w:rsidRDefault="005978CB">
            <w:pPr>
              <w:spacing w:line="280" w:lineRule="exact"/>
              <w:jc w:val="center"/>
              <w:rPr>
                <w:szCs w:val="21"/>
              </w:rPr>
            </w:pPr>
            <w:r w:rsidRPr="00CE6B24">
              <w:rPr>
                <w:rFonts w:hint="eastAsia"/>
                <w:szCs w:val="21"/>
              </w:rPr>
              <w:t>请</w:t>
            </w:r>
          </w:p>
          <w:p w:rsidR="00112696" w:rsidRPr="00CE6B24" w:rsidRDefault="00112696">
            <w:pPr>
              <w:spacing w:line="280" w:lineRule="exact"/>
              <w:jc w:val="center"/>
              <w:rPr>
                <w:szCs w:val="21"/>
              </w:rPr>
            </w:pPr>
          </w:p>
          <w:p w:rsidR="00112696" w:rsidRPr="00CE6B24" w:rsidRDefault="005978CB">
            <w:pPr>
              <w:spacing w:line="280" w:lineRule="exact"/>
              <w:jc w:val="center"/>
              <w:rPr>
                <w:szCs w:val="21"/>
              </w:rPr>
            </w:pPr>
            <w:r w:rsidRPr="00CE6B24">
              <w:rPr>
                <w:rFonts w:hint="eastAsia"/>
                <w:szCs w:val="21"/>
              </w:rPr>
              <w:t>人</w:t>
            </w:r>
          </w:p>
        </w:tc>
        <w:tc>
          <w:tcPr>
            <w:tcW w:w="1105" w:type="dxa"/>
            <w:vAlign w:val="center"/>
          </w:tcPr>
          <w:p w:rsidR="00112696" w:rsidRPr="00CE6B24" w:rsidRDefault="005978CB">
            <w:pPr>
              <w:spacing w:line="300" w:lineRule="exact"/>
              <w:jc w:val="center"/>
              <w:rPr>
                <w:szCs w:val="21"/>
              </w:rPr>
            </w:pPr>
            <w:r w:rsidRPr="00CE6B24">
              <w:rPr>
                <w:rFonts w:hint="eastAsia"/>
                <w:szCs w:val="21"/>
              </w:rPr>
              <w:t>姓</w:t>
            </w:r>
            <w:r w:rsidRPr="00CE6B24">
              <w:rPr>
                <w:rFonts w:hint="eastAsia"/>
                <w:szCs w:val="21"/>
              </w:rPr>
              <w:t xml:space="preserve">  </w:t>
            </w:r>
            <w:r w:rsidRPr="00CE6B24">
              <w:rPr>
                <w:rFonts w:hint="eastAsia"/>
                <w:szCs w:val="21"/>
              </w:rPr>
              <w:t>名</w:t>
            </w:r>
          </w:p>
        </w:tc>
        <w:tc>
          <w:tcPr>
            <w:tcW w:w="1767" w:type="dxa"/>
            <w:gridSpan w:val="2"/>
            <w:vAlign w:val="center"/>
          </w:tcPr>
          <w:p w:rsidR="00112696" w:rsidRPr="00CE6B24" w:rsidRDefault="00112696">
            <w:pPr>
              <w:spacing w:line="300" w:lineRule="exact"/>
              <w:jc w:val="center"/>
              <w:rPr>
                <w:szCs w:val="21"/>
              </w:rPr>
            </w:pPr>
          </w:p>
        </w:tc>
        <w:tc>
          <w:tcPr>
            <w:tcW w:w="663" w:type="dxa"/>
            <w:vAlign w:val="center"/>
          </w:tcPr>
          <w:p w:rsidR="00112696" w:rsidRPr="00CE6B24" w:rsidRDefault="005978CB">
            <w:pPr>
              <w:spacing w:line="300" w:lineRule="exact"/>
              <w:jc w:val="center"/>
              <w:rPr>
                <w:szCs w:val="21"/>
              </w:rPr>
            </w:pPr>
            <w:r w:rsidRPr="00CE6B24">
              <w:rPr>
                <w:rFonts w:hint="eastAsia"/>
                <w:szCs w:val="21"/>
              </w:rPr>
              <w:t>性别</w:t>
            </w:r>
          </w:p>
        </w:tc>
        <w:tc>
          <w:tcPr>
            <w:tcW w:w="1325" w:type="dxa"/>
            <w:gridSpan w:val="2"/>
            <w:vAlign w:val="center"/>
          </w:tcPr>
          <w:p w:rsidR="00112696" w:rsidRPr="00CE6B24" w:rsidRDefault="00112696">
            <w:pPr>
              <w:spacing w:line="300" w:lineRule="exact"/>
              <w:jc w:val="center"/>
              <w:rPr>
                <w:szCs w:val="21"/>
              </w:rPr>
            </w:pPr>
          </w:p>
        </w:tc>
        <w:tc>
          <w:tcPr>
            <w:tcW w:w="663" w:type="dxa"/>
            <w:vAlign w:val="center"/>
          </w:tcPr>
          <w:p w:rsidR="00112696" w:rsidRPr="00CE6B24" w:rsidRDefault="005978CB">
            <w:pPr>
              <w:spacing w:line="300" w:lineRule="exact"/>
              <w:jc w:val="center"/>
              <w:rPr>
                <w:szCs w:val="21"/>
              </w:rPr>
            </w:pPr>
            <w:r w:rsidRPr="00CE6B24">
              <w:rPr>
                <w:rFonts w:hint="eastAsia"/>
                <w:szCs w:val="21"/>
              </w:rPr>
              <w:t>民族</w:t>
            </w:r>
          </w:p>
        </w:tc>
        <w:tc>
          <w:tcPr>
            <w:tcW w:w="1325" w:type="dxa"/>
            <w:gridSpan w:val="2"/>
            <w:vAlign w:val="center"/>
          </w:tcPr>
          <w:p w:rsidR="00112696" w:rsidRPr="00CE6B24" w:rsidRDefault="00112696">
            <w:pPr>
              <w:spacing w:line="300" w:lineRule="exact"/>
              <w:jc w:val="center"/>
              <w:rPr>
                <w:szCs w:val="21"/>
              </w:rPr>
            </w:pPr>
          </w:p>
        </w:tc>
        <w:tc>
          <w:tcPr>
            <w:tcW w:w="663" w:type="dxa"/>
            <w:vAlign w:val="center"/>
          </w:tcPr>
          <w:p w:rsidR="00112696" w:rsidRPr="00CE6B24" w:rsidRDefault="005978CB">
            <w:pPr>
              <w:spacing w:line="300" w:lineRule="exact"/>
              <w:jc w:val="center"/>
              <w:rPr>
                <w:szCs w:val="21"/>
              </w:rPr>
            </w:pPr>
            <w:r w:rsidRPr="00CE6B24">
              <w:rPr>
                <w:rFonts w:hint="eastAsia"/>
                <w:szCs w:val="21"/>
              </w:rPr>
              <w:t>出生年月</w:t>
            </w:r>
          </w:p>
        </w:tc>
        <w:tc>
          <w:tcPr>
            <w:tcW w:w="1391" w:type="dxa"/>
            <w:gridSpan w:val="2"/>
            <w:vAlign w:val="center"/>
          </w:tcPr>
          <w:p w:rsidR="00112696" w:rsidRPr="00CE6B24" w:rsidRDefault="00112696">
            <w:pPr>
              <w:spacing w:line="300" w:lineRule="exact"/>
              <w:jc w:val="center"/>
              <w:rPr>
                <w:szCs w:val="21"/>
              </w:rPr>
            </w:pPr>
          </w:p>
        </w:tc>
      </w:tr>
      <w:tr w:rsidR="00112696" w:rsidRPr="00CE6B24" w:rsidTr="00492F4A">
        <w:trPr>
          <w:cantSplit/>
          <w:trHeight w:val="505"/>
        </w:trPr>
        <w:tc>
          <w:tcPr>
            <w:tcW w:w="552" w:type="dxa"/>
            <w:vMerge/>
            <w:vAlign w:val="center"/>
          </w:tcPr>
          <w:p w:rsidR="00112696" w:rsidRPr="00CE6B24" w:rsidRDefault="00112696">
            <w:pPr>
              <w:spacing w:line="280" w:lineRule="exact"/>
              <w:jc w:val="center"/>
              <w:rPr>
                <w:szCs w:val="21"/>
              </w:rPr>
            </w:pPr>
          </w:p>
        </w:tc>
        <w:tc>
          <w:tcPr>
            <w:tcW w:w="1105" w:type="dxa"/>
            <w:vAlign w:val="center"/>
          </w:tcPr>
          <w:p w:rsidR="00112696" w:rsidRPr="00CE6B24" w:rsidRDefault="005978CB">
            <w:pPr>
              <w:spacing w:line="300" w:lineRule="exact"/>
              <w:jc w:val="center"/>
              <w:rPr>
                <w:szCs w:val="21"/>
              </w:rPr>
            </w:pPr>
            <w:r w:rsidRPr="00CE6B24">
              <w:rPr>
                <w:rFonts w:hint="eastAsia"/>
                <w:szCs w:val="21"/>
              </w:rPr>
              <w:t>从事专业</w:t>
            </w:r>
          </w:p>
        </w:tc>
        <w:tc>
          <w:tcPr>
            <w:tcW w:w="2430" w:type="dxa"/>
            <w:gridSpan w:val="3"/>
            <w:vAlign w:val="center"/>
          </w:tcPr>
          <w:p w:rsidR="00112696" w:rsidRPr="00CE6B24" w:rsidRDefault="00112696">
            <w:pPr>
              <w:spacing w:line="300" w:lineRule="exact"/>
              <w:jc w:val="center"/>
              <w:rPr>
                <w:szCs w:val="21"/>
              </w:rPr>
            </w:pPr>
          </w:p>
        </w:tc>
        <w:tc>
          <w:tcPr>
            <w:tcW w:w="1988" w:type="dxa"/>
            <w:gridSpan w:val="3"/>
            <w:vAlign w:val="center"/>
          </w:tcPr>
          <w:p w:rsidR="00112696" w:rsidRPr="00CE6B24" w:rsidRDefault="005978CB">
            <w:pPr>
              <w:spacing w:line="300" w:lineRule="exact"/>
              <w:jc w:val="center"/>
              <w:rPr>
                <w:szCs w:val="21"/>
              </w:rPr>
            </w:pPr>
            <w:r w:rsidRPr="00CE6B24">
              <w:rPr>
                <w:rFonts w:hint="eastAsia"/>
                <w:szCs w:val="21"/>
              </w:rPr>
              <w:t>专业技术职务</w:t>
            </w:r>
          </w:p>
        </w:tc>
        <w:tc>
          <w:tcPr>
            <w:tcW w:w="3379" w:type="dxa"/>
            <w:gridSpan w:val="5"/>
            <w:vAlign w:val="center"/>
          </w:tcPr>
          <w:p w:rsidR="00112696" w:rsidRPr="00CE6B24" w:rsidRDefault="00112696">
            <w:pPr>
              <w:spacing w:line="300" w:lineRule="exact"/>
              <w:jc w:val="center"/>
              <w:rPr>
                <w:szCs w:val="21"/>
              </w:rPr>
            </w:pPr>
          </w:p>
        </w:tc>
      </w:tr>
      <w:tr w:rsidR="00112696" w:rsidRPr="00CE6B24" w:rsidTr="00492F4A">
        <w:trPr>
          <w:cantSplit/>
          <w:trHeight w:val="160"/>
        </w:trPr>
        <w:tc>
          <w:tcPr>
            <w:tcW w:w="552" w:type="dxa"/>
            <w:vMerge/>
            <w:vAlign w:val="center"/>
          </w:tcPr>
          <w:p w:rsidR="00112696" w:rsidRPr="00CE6B24" w:rsidRDefault="00112696">
            <w:pPr>
              <w:spacing w:line="280" w:lineRule="exact"/>
              <w:jc w:val="center"/>
              <w:rPr>
                <w:szCs w:val="21"/>
              </w:rPr>
            </w:pPr>
          </w:p>
        </w:tc>
        <w:tc>
          <w:tcPr>
            <w:tcW w:w="1105" w:type="dxa"/>
            <w:vAlign w:val="center"/>
          </w:tcPr>
          <w:p w:rsidR="00112696" w:rsidRPr="00CE6B24" w:rsidRDefault="005978CB">
            <w:pPr>
              <w:spacing w:line="300" w:lineRule="exact"/>
              <w:jc w:val="center"/>
              <w:rPr>
                <w:szCs w:val="21"/>
              </w:rPr>
            </w:pPr>
            <w:r w:rsidRPr="00CE6B24">
              <w:rPr>
                <w:rFonts w:hint="eastAsia"/>
                <w:szCs w:val="21"/>
              </w:rPr>
              <w:t>最后学历</w:t>
            </w:r>
          </w:p>
        </w:tc>
        <w:tc>
          <w:tcPr>
            <w:tcW w:w="4418" w:type="dxa"/>
            <w:gridSpan w:val="6"/>
            <w:vAlign w:val="center"/>
          </w:tcPr>
          <w:p w:rsidR="00112696" w:rsidRPr="00CE6B24" w:rsidRDefault="005978CB">
            <w:pPr>
              <w:spacing w:line="300" w:lineRule="exact"/>
              <w:ind w:firstLineChars="300" w:firstLine="630"/>
              <w:rPr>
                <w:szCs w:val="21"/>
              </w:rPr>
            </w:pPr>
            <w:r w:rsidRPr="00CE6B24">
              <w:rPr>
                <w:rFonts w:hint="eastAsia"/>
                <w:szCs w:val="21"/>
              </w:rPr>
              <w:t>年</w:t>
            </w:r>
            <w:r w:rsidRPr="00CE6B24">
              <w:rPr>
                <w:rFonts w:hint="eastAsia"/>
                <w:szCs w:val="21"/>
              </w:rPr>
              <w:t xml:space="preserve">    </w:t>
            </w:r>
            <w:r w:rsidRPr="00CE6B24">
              <w:rPr>
                <w:rFonts w:hint="eastAsia"/>
                <w:szCs w:val="21"/>
              </w:rPr>
              <w:t>月毕业于</w:t>
            </w:r>
          </w:p>
        </w:tc>
        <w:tc>
          <w:tcPr>
            <w:tcW w:w="884" w:type="dxa"/>
            <w:vAlign w:val="center"/>
          </w:tcPr>
          <w:p w:rsidR="00112696" w:rsidRPr="00CE6B24" w:rsidRDefault="005978CB">
            <w:pPr>
              <w:spacing w:line="300" w:lineRule="exact"/>
              <w:jc w:val="center"/>
              <w:rPr>
                <w:szCs w:val="21"/>
              </w:rPr>
            </w:pPr>
            <w:r w:rsidRPr="00CE6B24">
              <w:rPr>
                <w:rFonts w:hint="eastAsia"/>
                <w:szCs w:val="21"/>
              </w:rPr>
              <w:t>学位</w:t>
            </w:r>
          </w:p>
        </w:tc>
        <w:tc>
          <w:tcPr>
            <w:tcW w:w="2495" w:type="dxa"/>
            <w:gridSpan w:val="4"/>
            <w:vAlign w:val="center"/>
          </w:tcPr>
          <w:p w:rsidR="00112696" w:rsidRPr="00CE6B24" w:rsidRDefault="005978CB">
            <w:pPr>
              <w:spacing w:line="300" w:lineRule="exact"/>
              <w:rPr>
                <w:szCs w:val="21"/>
              </w:rPr>
            </w:pPr>
            <w:r w:rsidRPr="00CE6B24">
              <w:rPr>
                <w:rFonts w:hint="eastAsia"/>
                <w:szCs w:val="21"/>
              </w:rPr>
              <w:t>A</w:t>
            </w:r>
            <w:r w:rsidRPr="00CE6B24">
              <w:rPr>
                <w:rFonts w:hint="eastAsia"/>
                <w:szCs w:val="21"/>
              </w:rPr>
              <w:t>、博士</w:t>
            </w:r>
            <w:r w:rsidRPr="00CE6B24">
              <w:rPr>
                <w:rFonts w:hint="eastAsia"/>
                <w:szCs w:val="21"/>
              </w:rPr>
              <w:t xml:space="preserve">  B</w:t>
            </w:r>
            <w:r w:rsidRPr="00CE6B24">
              <w:rPr>
                <w:rFonts w:hint="eastAsia"/>
                <w:szCs w:val="21"/>
              </w:rPr>
              <w:t>、硕士</w:t>
            </w:r>
            <w:r w:rsidRPr="00CE6B24">
              <w:rPr>
                <w:rFonts w:hint="eastAsia"/>
                <w:szCs w:val="21"/>
              </w:rPr>
              <w:t xml:space="preserve">  </w:t>
            </w:r>
          </w:p>
          <w:p w:rsidR="00112696" w:rsidRPr="00CE6B24" w:rsidRDefault="005978CB">
            <w:pPr>
              <w:spacing w:line="300" w:lineRule="exact"/>
              <w:rPr>
                <w:szCs w:val="21"/>
              </w:rPr>
            </w:pPr>
            <w:r w:rsidRPr="00CE6B24">
              <w:rPr>
                <w:rFonts w:hint="eastAsia"/>
                <w:szCs w:val="21"/>
              </w:rPr>
              <w:t>C</w:t>
            </w:r>
            <w:r w:rsidRPr="00CE6B24">
              <w:rPr>
                <w:rFonts w:hint="eastAsia"/>
                <w:szCs w:val="21"/>
              </w:rPr>
              <w:t>、学士</w:t>
            </w:r>
          </w:p>
        </w:tc>
      </w:tr>
      <w:tr w:rsidR="00112696" w:rsidRPr="00CE6B24" w:rsidTr="00492F4A">
        <w:trPr>
          <w:cantSplit/>
          <w:trHeight w:val="441"/>
        </w:trPr>
        <w:tc>
          <w:tcPr>
            <w:tcW w:w="552" w:type="dxa"/>
            <w:vMerge/>
            <w:vAlign w:val="center"/>
          </w:tcPr>
          <w:p w:rsidR="00112696" w:rsidRPr="00CE6B24" w:rsidRDefault="00112696">
            <w:pPr>
              <w:spacing w:line="280" w:lineRule="exact"/>
              <w:jc w:val="center"/>
              <w:rPr>
                <w:szCs w:val="21"/>
              </w:rPr>
            </w:pPr>
          </w:p>
        </w:tc>
        <w:tc>
          <w:tcPr>
            <w:tcW w:w="1546" w:type="dxa"/>
            <w:gridSpan w:val="2"/>
            <w:vAlign w:val="center"/>
          </w:tcPr>
          <w:p w:rsidR="00112696" w:rsidRPr="00CE6B24" w:rsidRDefault="005978CB">
            <w:pPr>
              <w:spacing w:line="300" w:lineRule="exact"/>
              <w:jc w:val="center"/>
              <w:rPr>
                <w:szCs w:val="21"/>
              </w:rPr>
            </w:pPr>
            <w:r w:rsidRPr="00CE6B24">
              <w:rPr>
                <w:rFonts w:hint="eastAsia"/>
                <w:szCs w:val="21"/>
              </w:rPr>
              <w:t>联系电话</w:t>
            </w:r>
          </w:p>
        </w:tc>
        <w:tc>
          <w:tcPr>
            <w:tcW w:w="2872" w:type="dxa"/>
            <w:gridSpan w:val="3"/>
            <w:vAlign w:val="center"/>
          </w:tcPr>
          <w:p w:rsidR="00112696" w:rsidRPr="00CE6B24" w:rsidRDefault="00112696">
            <w:pPr>
              <w:spacing w:line="300" w:lineRule="exact"/>
              <w:jc w:val="center"/>
              <w:rPr>
                <w:szCs w:val="21"/>
              </w:rPr>
            </w:pPr>
          </w:p>
        </w:tc>
        <w:tc>
          <w:tcPr>
            <w:tcW w:w="1989" w:type="dxa"/>
            <w:gridSpan w:val="3"/>
            <w:vAlign w:val="center"/>
          </w:tcPr>
          <w:p w:rsidR="00112696" w:rsidRPr="00CE6B24" w:rsidRDefault="005978CB">
            <w:pPr>
              <w:spacing w:line="300" w:lineRule="exact"/>
              <w:jc w:val="center"/>
              <w:rPr>
                <w:szCs w:val="21"/>
              </w:rPr>
            </w:pPr>
            <w:r w:rsidRPr="00CE6B24">
              <w:rPr>
                <w:rFonts w:hint="eastAsia"/>
                <w:szCs w:val="21"/>
              </w:rPr>
              <w:t>取得何学位</w:t>
            </w:r>
          </w:p>
        </w:tc>
        <w:tc>
          <w:tcPr>
            <w:tcW w:w="2495" w:type="dxa"/>
            <w:gridSpan w:val="4"/>
            <w:vAlign w:val="center"/>
          </w:tcPr>
          <w:p w:rsidR="00112696" w:rsidRPr="00CE6B24" w:rsidRDefault="00112696">
            <w:pPr>
              <w:spacing w:line="300" w:lineRule="exact"/>
              <w:jc w:val="center"/>
              <w:rPr>
                <w:szCs w:val="21"/>
              </w:rPr>
            </w:pPr>
          </w:p>
        </w:tc>
      </w:tr>
      <w:tr w:rsidR="00112696" w:rsidRPr="00CE6B24" w:rsidTr="00492F4A">
        <w:trPr>
          <w:cantSplit/>
          <w:trHeight w:val="441"/>
        </w:trPr>
        <w:tc>
          <w:tcPr>
            <w:tcW w:w="552" w:type="dxa"/>
            <w:vMerge/>
            <w:vAlign w:val="center"/>
          </w:tcPr>
          <w:p w:rsidR="00112696" w:rsidRPr="00CE6B24" w:rsidRDefault="00112696">
            <w:pPr>
              <w:spacing w:line="280" w:lineRule="exact"/>
              <w:jc w:val="center"/>
              <w:rPr>
                <w:szCs w:val="21"/>
              </w:rPr>
            </w:pPr>
          </w:p>
        </w:tc>
        <w:tc>
          <w:tcPr>
            <w:tcW w:w="1546" w:type="dxa"/>
            <w:gridSpan w:val="2"/>
            <w:vAlign w:val="center"/>
          </w:tcPr>
          <w:p w:rsidR="00112696" w:rsidRPr="00CE6B24" w:rsidRDefault="005978CB">
            <w:pPr>
              <w:spacing w:line="300" w:lineRule="exact"/>
              <w:jc w:val="center"/>
              <w:rPr>
                <w:szCs w:val="21"/>
              </w:rPr>
            </w:pPr>
            <w:r w:rsidRPr="00CE6B24">
              <w:rPr>
                <w:rFonts w:hint="eastAsia"/>
                <w:szCs w:val="21"/>
              </w:rPr>
              <w:t>所属类别</w:t>
            </w:r>
          </w:p>
        </w:tc>
        <w:tc>
          <w:tcPr>
            <w:tcW w:w="2872" w:type="dxa"/>
            <w:gridSpan w:val="3"/>
            <w:vAlign w:val="center"/>
          </w:tcPr>
          <w:p w:rsidR="00112696" w:rsidRPr="00CE6B24" w:rsidRDefault="005978CB">
            <w:pPr>
              <w:spacing w:line="300" w:lineRule="exact"/>
              <w:jc w:val="center"/>
              <w:rPr>
                <w:szCs w:val="21"/>
              </w:rPr>
            </w:pPr>
            <w:r w:rsidRPr="00CE6B24">
              <w:rPr>
                <w:rFonts w:hint="eastAsia"/>
                <w:szCs w:val="21"/>
              </w:rPr>
              <w:t>A</w:t>
            </w:r>
            <w:r w:rsidRPr="00CE6B24">
              <w:rPr>
                <w:rFonts w:hint="eastAsia"/>
                <w:szCs w:val="21"/>
              </w:rPr>
              <w:t>、带头人</w:t>
            </w:r>
            <w:r w:rsidRPr="00CE6B24">
              <w:rPr>
                <w:rFonts w:hint="eastAsia"/>
                <w:szCs w:val="21"/>
              </w:rPr>
              <w:t xml:space="preserve">  B</w:t>
            </w:r>
            <w:r w:rsidRPr="00CE6B24">
              <w:rPr>
                <w:rFonts w:hint="eastAsia"/>
                <w:szCs w:val="21"/>
              </w:rPr>
              <w:t>、后备人选</w:t>
            </w:r>
          </w:p>
        </w:tc>
        <w:tc>
          <w:tcPr>
            <w:tcW w:w="1105" w:type="dxa"/>
            <w:gridSpan w:val="2"/>
            <w:vAlign w:val="center"/>
          </w:tcPr>
          <w:p w:rsidR="00112696" w:rsidRPr="00CE6B24" w:rsidRDefault="005978CB">
            <w:pPr>
              <w:spacing w:line="300" w:lineRule="exact"/>
              <w:jc w:val="center"/>
              <w:rPr>
                <w:szCs w:val="21"/>
              </w:rPr>
            </w:pPr>
            <w:r w:rsidRPr="00CE6B24">
              <w:rPr>
                <w:rFonts w:hint="eastAsia"/>
                <w:szCs w:val="21"/>
              </w:rPr>
              <w:t>入选批次</w:t>
            </w:r>
          </w:p>
        </w:tc>
        <w:tc>
          <w:tcPr>
            <w:tcW w:w="884" w:type="dxa"/>
            <w:vAlign w:val="center"/>
          </w:tcPr>
          <w:p w:rsidR="00112696" w:rsidRPr="00CE6B24" w:rsidRDefault="00112696">
            <w:pPr>
              <w:spacing w:line="300" w:lineRule="exact"/>
              <w:jc w:val="center"/>
              <w:rPr>
                <w:szCs w:val="21"/>
              </w:rPr>
            </w:pPr>
          </w:p>
        </w:tc>
        <w:tc>
          <w:tcPr>
            <w:tcW w:w="1306" w:type="dxa"/>
            <w:gridSpan w:val="3"/>
            <w:vAlign w:val="center"/>
          </w:tcPr>
          <w:p w:rsidR="00112696" w:rsidRPr="00CE6B24" w:rsidRDefault="005978CB">
            <w:pPr>
              <w:spacing w:line="300" w:lineRule="exact"/>
              <w:jc w:val="center"/>
              <w:rPr>
                <w:szCs w:val="21"/>
              </w:rPr>
            </w:pPr>
            <w:r w:rsidRPr="00CE6B24">
              <w:rPr>
                <w:rFonts w:hint="eastAsia"/>
                <w:szCs w:val="21"/>
              </w:rPr>
              <w:t>入选年度</w:t>
            </w:r>
          </w:p>
        </w:tc>
        <w:tc>
          <w:tcPr>
            <w:tcW w:w="1189" w:type="dxa"/>
            <w:vAlign w:val="center"/>
          </w:tcPr>
          <w:p w:rsidR="00112696" w:rsidRPr="00CE6B24" w:rsidRDefault="00112696">
            <w:pPr>
              <w:spacing w:line="300" w:lineRule="exact"/>
              <w:jc w:val="center"/>
              <w:rPr>
                <w:szCs w:val="21"/>
              </w:rPr>
            </w:pPr>
          </w:p>
        </w:tc>
      </w:tr>
      <w:tr w:rsidR="00112696" w:rsidRPr="00CE6B24" w:rsidTr="00492F4A">
        <w:trPr>
          <w:cantSplit/>
          <w:trHeight w:val="9478"/>
        </w:trPr>
        <w:tc>
          <w:tcPr>
            <w:tcW w:w="552" w:type="dxa"/>
            <w:vAlign w:val="center"/>
          </w:tcPr>
          <w:p w:rsidR="00112696" w:rsidRPr="00CE6B24" w:rsidRDefault="005978CB">
            <w:pPr>
              <w:spacing w:line="280" w:lineRule="exact"/>
              <w:jc w:val="center"/>
              <w:rPr>
                <w:szCs w:val="21"/>
              </w:rPr>
            </w:pPr>
            <w:r w:rsidRPr="00CE6B24">
              <w:rPr>
                <w:rFonts w:hint="eastAsia"/>
                <w:szCs w:val="21"/>
              </w:rPr>
              <w:t>发表论著及获奖情况</w:t>
            </w:r>
          </w:p>
        </w:tc>
        <w:tc>
          <w:tcPr>
            <w:tcW w:w="8902" w:type="dxa"/>
            <w:gridSpan w:val="12"/>
            <w:vAlign w:val="center"/>
          </w:tcPr>
          <w:p w:rsidR="00112696" w:rsidRPr="00CE6B24" w:rsidRDefault="00112696">
            <w:pPr>
              <w:spacing w:line="300" w:lineRule="exact"/>
              <w:jc w:val="center"/>
              <w:rPr>
                <w:szCs w:val="21"/>
              </w:rPr>
            </w:pPr>
          </w:p>
        </w:tc>
      </w:tr>
    </w:tbl>
    <w:p w:rsidR="00112696" w:rsidRPr="00CE6B24" w:rsidRDefault="00112696">
      <w:pPr>
        <w:rPr>
          <w:sz w:val="24"/>
        </w:rPr>
      </w:pPr>
    </w:p>
    <w:p w:rsidR="00112696" w:rsidRPr="00CE6B24" w:rsidRDefault="00112696">
      <w:pPr>
        <w:rPr>
          <w:sz w:val="24"/>
        </w:rPr>
      </w:pPr>
    </w:p>
    <w:p w:rsidR="00112696" w:rsidRPr="00CE6B24" w:rsidRDefault="00112696">
      <w:pPr>
        <w:ind w:firstLineChars="200" w:firstLine="560"/>
        <w:rPr>
          <w:rFonts w:eastAsia="黑体"/>
          <w:sz w:val="28"/>
          <w:szCs w:val="28"/>
        </w:rPr>
      </w:pPr>
    </w:p>
    <w:p w:rsidR="00112696" w:rsidRPr="00CE6B24" w:rsidRDefault="005978CB">
      <w:pPr>
        <w:ind w:firstLineChars="200" w:firstLine="560"/>
        <w:rPr>
          <w:rFonts w:eastAsia="黑体"/>
          <w:sz w:val="28"/>
          <w:szCs w:val="28"/>
        </w:rPr>
      </w:pPr>
      <w:r w:rsidRPr="00CE6B24">
        <w:rPr>
          <w:rFonts w:eastAsia="黑体" w:hint="eastAsia"/>
          <w:sz w:val="28"/>
          <w:szCs w:val="28"/>
        </w:rPr>
        <w:lastRenderedPageBreak/>
        <w:t>二、申请资助经费研究课题简介</w:t>
      </w:r>
    </w:p>
    <w:tbl>
      <w:tblPr>
        <w:tblW w:w="928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3"/>
        <w:gridCol w:w="651"/>
        <w:gridCol w:w="2480"/>
        <w:gridCol w:w="2481"/>
        <w:gridCol w:w="2481"/>
      </w:tblGrid>
      <w:tr w:rsidR="00112696" w:rsidRPr="00CE6B24" w:rsidTr="00492F4A">
        <w:trPr>
          <w:trHeight w:val="673"/>
        </w:trPr>
        <w:tc>
          <w:tcPr>
            <w:tcW w:w="1193" w:type="dxa"/>
            <w:vAlign w:val="center"/>
          </w:tcPr>
          <w:p w:rsidR="00112696" w:rsidRPr="00CE6B24" w:rsidRDefault="005978CB">
            <w:r w:rsidRPr="00CE6B24">
              <w:rPr>
                <w:rFonts w:hint="eastAsia"/>
              </w:rPr>
              <w:t>课题名称</w:t>
            </w:r>
          </w:p>
        </w:tc>
        <w:tc>
          <w:tcPr>
            <w:tcW w:w="8093" w:type="dxa"/>
            <w:gridSpan w:val="4"/>
          </w:tcPr>
          <w:p w:rsidR="00112696" w:rsidRPr="00CE6B24" w:rsidRDefault="00112696"/>
        </w:tc>
      </w:tr>
      <w:tr w:rsidR="00112696" w:rsidRPr="00CE6B24" w:rsidTr="00492F4A">
        <w:trPr>
          <w:trHeight w:val="673"/>
        </w:trPr>
        <w:tc>
          <w:tcPr>
            <w:tcW w:w="1193" w:type="dxa"/>
            <w:vAlign w:val="center"/>
          </w:tcPr>
          <w:p w:rsidR="00112696" w:rsidRPr="00CE6B24" w:rsidRDefault="005978CB">
            <w:r w:rsidRPr="00CE6B24">
              <w:rPr>
                <w:rFonts w:hint="eastAsia"/>
              </w:rPr>
              <w:t>性</w:t>
            </w:r>
            <w:r w:rsidRPr="00CE6B24">
              <w:rPr>
                <w:rFonts w:hint="eastAsia"/>
              </w:rPr>
              <w:t xml:space="preserve">    </w:t>
            </w:r>
            <w:r w:rsidRPr="00CE6B24">
              <w:rPr>
                <w:rFonts w:hint="eastAsia"/>
              </w:rPr>
              <w:t>质</w:t>
            </w:r>
          </w:p>
        </w:tc>
        <w:tc>
          <w:tcPr>
            <w:tcW w:w="8093" w:type="dxa"/>
            <w:gridSpan w:val="4"/>
            <w:vAlign w:val="center"/>
          </w:tcPr>
          <w:p w:rsidR="00112696" w:rsidRPr="00CE6B24" w:rsidRDefault="005978CB">
            <w:pPr>
              <w:ind w:firstLineChars="200" w:firstLine="420"/>
            </w:pPr>
            <w:r w:rsidRPr="00CE6B24">
              <w:rPr>
                <w:rFonts w:hint="eastAsia"/>
              </w:rPr>
              <w:t>A</w:t>
            </w:r>
            <w:r w:rsidRPr="00CE6B24">
              <w:rPr>
                <w:rFonts w:hint="eastAsia"/>
              </w:rPr>
              <w:t>、基础研究</w:t>
            </w:r>
            <w:r w:rsidRPr="00CE6B24">
              <w:rPr>
                <w:rFonts w:hint="eastAsia"/>
              </w:rPr>
              <w:t xml:space="preserve">    B</w:t>
            </w:r>
            <w:r w:rsidRPr="00CE6B24">
              <w:rPr>
                <w:rFonts w:hint="eastAsia"/>
              </w:rPr>
              <w:t>、应用研究</w:t>
            </w:r>
            <w:r w:rsidRPr="00CE6B24">
              <w:rPr>
                <w:rFonts w:hint="eastAsia"/>
              </w:rPr>
              <w:t xml:space="preserve">    C</w:t>
            </w:r>
            <w:r w:rsidRPr="00CE6B24">
              <w:rPr>
                <w:rFonts w:hint="eastAsia"/>
              </w:rPr>
              <w:t>、技术改造</w:t>
            </w:r>
            <w:r w:rsidRPr="00CE6B24">
              <w:rPr>
                <w:rFonts w:hint="eastAsia"/>
              </w:rPr>
              <w:t xml:space="preserve">    D</w:t>
            </w:r>
            <w:r w:rsidRPr="00CE6B24">
              <w:rPr>
                <w:rFonts w:hint="eastAsia"/>
              </w:rPr>
              <w:t>、高新技术开发</w:t>
            </w:r>
          </w:p>
        </w:tc>
      </w:tr>
      <w:tr w:rsidR="00112696" w:rsidRPr="00CE6B24" w:rsidTr="00492F4A">
        <w:trPr>
          <w:trHeight w:val="804"/>
        </w:trPr>
        <w:tc>
          <w:tcPr>
            <w:tcW w:w="1193" w:type="dxa"/>
            <w:vAlign w:val="center"/>
          </w:tcPr>
          <w:p w:rsidR="00112696" w:rsidRPr="00CE6B24" w:rsidRDefault="005978CB">
            <w:r w:rsidRPr="00CE6B24">
              <w:rPr>
                <w:rFonts w:hint="eastAsia"/>
              </w:rPr>
              <w:t>类</w:t>
            </w:r>
            <w:r w:rsidRPr="00CE6B24">
              <w:rPr>
                <w:rFonts w:hint="eastAsia"/>
              </w:rPr>
              <w:t xml:space="preserve">    </w:t>
            </w:r>
            <w:r w:rsidRPr="00CE6B24">
              <w:rPr>
                <w:rFonts w:hint="eastAsia"/>
              </w:rPr>
              <w:t>别</w:t>
            </w:r>
          </w:p>
        </w:tc>
        <w:tc>
          <w:tcPr>
            <w:tcW w:w="8093" w:type="dxa"/>
            <w:gridSpan w:val="4"/>
            <w:vAlign w:val="center"/>
          </w:tcPr>
          <w:p w:rsidR="00112696" w:rsidRPr="00CE6B24" w:rsidRDefault="005978CB">
            <w:pPr>
              <w:spacing w:line="360" w:lineRule="exact"/>
              <w:ind w:firstLineChars="200" w:firstLine="420"/>
            </w:pPr>
            <w:r w:rsidRPr="00CE6B24">
              <w:rPr>
                <w:rFonts w:hint="eastAsia"/>
              </w:rPr>
              <w:t>A</w:t>
            </w:r>
            <w:r w:rsidRPr="00CE6B24">
              <w:rPr>
                <w:rFonts w:hint="eastAsia"/>
              </w:rPr>
              <w:t>、国家重点项目</w:t>
            </w:r>
            <w:r w:rsidRPr="00CE6B24">
              <w:rPr>
                <w:rFonts w:hint="eastAsia"/>
              </w:rPr>
              <w:t xml:space="preserve">   B</w:t>
            </w:r>
            <w:r w:rsidRPr="00CE6B24">
              <w:rPr>
                <w:rFonts w:hint="eastAsia"/>
              </w:rPr>
              <w:t>、部委（省）重点项目</w:t>
            </w:r>
            <w:r w:rsidRPr="00CE6B24">
              <w:rPr>
                <w:rFonts w:hint="eastAsia"/>
              </w:rPr>
              <w:t xml:space="preserve">   C</w:t>
            </w:r>
            <w:r w:rsidRPr="00CE6B24">
              <w:rPr>
                <w:rFonts w:hint="eastAsia"/>
              </w:rPr>
              <w:t>、国家空白项目</w:t>
            </w:r>
          </w:p>
          <w:p w:rsidR="00112696" w:rsidRPr="00CE6B24" w:rsidRDefault="005978CB">
            <w:pPr>
              <w:spacing w:line="360" w:lineRule="exact"/>
              <w:ind w:firstLineChars="200" w:firstLine="420"/>
            </w:pPr>
            <w:r w:rsidRPr="00CE6B24">
              <w:rPr>
                <w:rFonts w:hint="eastAsia"/>
              </w:rPr>
              <w:t>D</w:t>
            </w:r>
            <w:r w:rsidRPr="00CE6B24">
              <w:rPr>
                <w:rFonts w:hint="eastAsia"/>
              </w:rPr>
              <w:t>、市重点项目</w:t>
            </w:r>
            <w:r w:rsidRPr="00CE6B24">
              <w:rPr>
                <w:rFonts w:hint="eastAsia"/>
              </w:rPr>
              <w:t xml:space="preserve">     E</w:t>
            </w:r>
            <w:r w:rsidRPr="00CE6B24">
              <w:rPr>
                <w:rFonts w:hint="eastAsia"/>
              </w:rPr>
              <w:t>、个人自选研究课题</w:t>
            </w:r>
            <w:r w:rsidRPr="00CE6B24">
              <w:rPr>
                <w:rFonts w:hint="eastAsia"/>
              </w:rPr>
              <w:t xml:space="preserve">     F</w:t>
            </w:r>
            <w:r w:rsidRPr="00CE6B24">
              <w:rPr>
                <w:rFonts w:hint="eastAsia"/>
              </w:rPr>
              <w:t>、其它</w:t>
            </w:r>
          </w:p>
        </w:tc>
      </w:tr>
      <w:tr w:rsidR="00112696" w:rsidRPr="00CE6B24" w:rsidTr="00492F4A">
        <w:trPr>
          <w:trHeight w:val="674"/>
        </w:trPr>
        <w:tc>
          <w:tcPr>
            <w:tcW w:w="1193" w:type="dxa"/>
            <w:vAlign w:val="center"/>
          </w:tcPr>
          <w:p w:rsidR="00112696" w:rsidRPr="00CE6B24" w:rsidRDefault="005978CB">
            <w:r w:rsidRPr="00CE6B24">
              <w:rPr>
                <w:rFonts w:hint="eastAsia"/>
              </w:rPr>
              <w:t>所属学科</w:t>
            </w:r>
          </w:p>
        </w:tc>
        <w:tc>
          <w:tcPr>
            <w:tcW w:w="8093" w:type="dxa"/>
            <w:gridSpan w:val="4"/>
            <w:vAlign w:val="center"/>
          </w:tcPr>
          <w:p w:rsidR="00112696" w:rsidRPr="00CE6B24" w:rsidRDefault="00112696">
            <w:pPr>
              <w:ind w:firstLineChars="200" w:firstLine="420"/>
            </w:pPr>
          </w:p>
        </w:tc>
      </w:tr>
      <w:tr w:rsidR="00112696" w:rsidRPr="00CE6B24" w:rsidTr="00492F4A">
        <w:trPr>
          <w:trHeight w:val="673"/>
        </w:trPr>
        <w:tc>
          <w:tcPr>
            <w:tcW w:w="1844" w:type="dxa"/>
            <w:gridSpan w:val="2"/>
            <w:vAlign w:val="center"/>
          </w:tcPr>
          <w:p w:rsidR="00112696" w:rsidRPr="00CE6B24" w:rsidRDefault="005978CB">
            <w:r w:rsidRPr="00CE6B24">
              <w:rPr>
                <w:rFonts w:hint="eastAsia"/>
              </w:rPr>
              <w:t>课题组负责人</w:t>
            </w:r>
          </w:p>
        </w:tc>
        <w:tc>
          <w:tcPr>
            <w:tcW w:w="2480" w:type="dxa"/>
            <w:vAlign w:val="center"/>
          </w:tcPr>
          <w:p w:rsidR="00112696" w:rsidRPr="00CE6B24" w:rsidRDefault="00112696">
            <w:pPr>
              <w:ind w:firstLineChars="200" w:firstLine="420"/>
            </w:pPr>
          </w:p>
        </w:tc>
        <w:tc>
          <w:tcPr>
            <w:tcW w:w="2481" w:type="dxa"/>
            <w:vAlign w:val="center"/>
          </w:tcPr>
          <w:p w:rsidR="00112696" w:rsidRPr="00CE6B24" w:rsidRDefault="005978CB">
            <w:pPr>
              <w:ind w:firstLineChars="200" w:firstLine="420"/>
            </w:pPr>
            <w:r w:rsidRPr="00CE6B24">
              <w:rPr>
                <w:rFonts w:hint="eastAsia"/>
              </w:rPr>
              <w:t>课题组人数</w:t>
            </w:r>
          </w:p>
        </w:tc>
        <w:tc>
          <w:tcPr>
            <w:tcW w:w="2481" w:type="dxa"/>
            <w:vAlign w:val="center"/>
          </w:tcPr>
          <w:p w:rsidR="00112696" w:rsidRPr="00CE6B24" w:rsidRDefault="00112696">
            <w:pPr>
              <w:ind w:firstLineChars="200" w:firstLine="420"/>
            </w:pPr>
          </w:p>
        </w:tc>
      </w:tr>
      <w:tr w:rsidR="00112696" w:rsidRPr="00CE6B24" w:rsidTr="00492F4A">
        <w:trPr>
          <w:cantSplit/>
          <w:trHeight w:val="673"/>
        </w:trPr>
        <w:tc>
          <w:tcPr>
            <w:tcW w:w="1844" w:type="dxa"/>
            <w:gridSpan w:val="2"/>
            <w:vAlign w:val="center"/>
          </w:tcPr>
          <w:p w:rsidR="00112696" w:rsidRPr="00CE6B24" w:rsidRDefault="005978CB">
            <w:r w:rsidRPr="00CE6B24">
              <w:rPr>
                <w:rFonts w:hint="eastAsia"/>
              </w:rPr>
              <w:t>研究起止年月</w:t>
            </w:r>
          </w:p>
        </w:tc>
        <w:tc>
          <w:tcPr>
            <w:tcW w:w="7442" w:type="dxa"/>
            <w:gridSpan w:val="3"/>
            <w:vAlign w:val="center"/>
          </w:tcPr>
          <w:p w:rsidR="00112696" w:rsidRPr="00CE6B24" w:rsidRDefault="005978CB">
            <w:pPr>
              <w:ind w:firstLineChars="500" w:firstLine="1050"/>
            </w:pPr>
            <w:r w:rsidRPr="00CE6B24">
              <w:rPr>
                <w:rFonts w:hint="eastAsia"/>
              </w:rPr>
              <w:t>年</w:t>
            </w:r>
            <w:r w:rsidRPr="00CE6B24">
              <w:rPr>
                <w:rFonts w:hint="eastAsia"/>
              </w:rPr>
              <w:t xml:space="preserve">    </w:t>
            </w:r>
            <w:r w:rsidRPr="00CE6B24">
              <w:rPr>
                <w:rFonts w:hint="eastAsia"/>
              </w:rPr>
              <w:t>月至</w:t>
            </w:r>
            <w:r w:rsidRPr="00CE6B24">
              <w:rPr>
                <w:rFonts w:hint="eastAsia"/>
              </w:rPr>
              <w:t xml:space="preserve">        </w:t>
            </w:r>
            <w:r w:rsidRPr="00CE6B24">
              <w:rPr>
                <w:rFonts w:hint="eastAsia"/>
              </w:rPr>
              <w:t>年</w:t>
            </w:r>
            <w:r w:rsidRPr="00CE6B24">
              <w:rPr>
                <w:rFonts w:hint="eastAsia"/>
              </w:rPr>
              <w:t xml:space="preserve">    </w:t>
            </w:r>
            <w:r w:rsidRPr="00CE6B24">
              <w:rPr>
                <w:rFonts w:hint="eastAsia"/>
              </w:rPr>
              <w:t>月</w:t>
            </w:r>
          </w:p>
        </w:tc>
      </w:tr>
      <w:tr w:rsidR="00112696" w:rsidRPr="00CE6B24" w:rsidTr="00492F4A">
        <w:trPr>
          <w:cantSplit/>
          <w:trHeight w:val="674"/>
        </w:trPr>
        <w:tc>
          <w:tcPr>
            <w:tcW w:w="9286" w:type="dxa"/>
            <w:gridSpan w:val="5"/>
            <w:vAlign w:val="center"/>
          </w:tcPr>
          <w:p w:rsidR="00112696" w:rsidRPr="00CE6B24" w:rsidRDefault="005978CB">
            <w:pPr>
              <w:ind w:firstLineChars="200" w:firstLine="420"/>
            </w:pPr>
            <w:r w:rsidRPr="00CE6B24">
              <w:rPr>
                <w:rFonts w:hint="eastAsia"/>
              </w:rPr>
              <w:t>研究课题的科学依据、意义、主要内容、方案的设计，已具备的工作条件及主要合作者等情况</w:t>
            </w:r>
          </w:p>
        </w:tc>
      </w:tr>
      <w:tr w:rsidR="00112696" w:rsidRPr="00CE6B24" w:rsidTr="00492F4A">
        <w:trPr>
          <w:cantSplit/>
          <w:trHeight w:val="7833"/>
        </w:trPr>
        <w:tc>
          <w:tcPr>
            <w:tcW w:w="9286" w:type="dxa"/>
            <w:gridSpan w:val="5"/>
          </w:tcPr>
          <w:p w:rsidR="00112696" w:rsidRPr="00CE6B24" w:rsidRDefault="00112696">
            <w:pPr>
              <w:ind w:firstLineChars="200" w:firstLine="420"/>
            </w:pPr>
          </w:p>
        </w:tc>
      </w:tr>
    </w:tbl>
    <w:p w:rsidR="00112696" w:rsidRPr="00CE6B24" w:rsidRDefault="005978CB">
      <w:r w:rsidRPr="00CE6B24">
        <w:rPr>
          <w:rFonts w:hint="eastAsia"/>
        </w:rPr>
        <w:t>（接前页）</w:t>
      </w:r>
    </w:p>
    <w:tbl>
      <w:tblPr>
        <w:tblW w:w="928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86"/>
      </w:tblGrid>
      <w:tr w:rsidR="00112696" w:rsidRPr="00CE6B24" w:rsidTr="00492F4A">
        <w:trPr>
          <w:trHeight w:val="13005"/>
        </w:trPr>
        <w:tc>
          <w:tcPr>
            <w:tcW w:w="9286" w:type="dxa"/>
          </w:tcPr>
          <w:p w:rsidR="00112696" w:rsidRPr="00CE6B24" w:rsidRDefault="00112696">
            <w:pPr>
              <w:rPr>
                <w:sz w:val="24"/>
              </w:rPr>
            </w:pPr>
          </w:p>
        </w:tc>
      </w:tr>
    </w:tbl>
    <w:p w:rsidR="00112696" w:rsidRPr="00CE6B24" w:rsidRDefault="00112696">
      <w:pPr>
        <w:ind w:firstLineChars="200" w:firstLine="560"/>
        <w:rPr>
          <w:rFonts w:eastAsia="黑体"/>
          <w:sz w:val="28"/>
          <w:szCs w:val="28"/>
        </w:rPr>
      </w:pPr>
    </w:p>
    <w:p w:rsidR="00112696" w:rsidRPr="00CE6B24" w:rsidRDefault="005978CB">
      <w:pPr>
        <w:ind w:firstLineChars="200" w:firstLine="560"/>
        <w:rPr>
          <w:rFonts w:eastAsia="黑体"/>
          <w:sz w:val="28"/>
          <w:szCs w:val="28"/>
        </w:rPr>
      </w:pPr>
      <w:r w:rsidRPr="00CE6B24">
        <w:rPr>
          <w:rFonts w:eastAsia="黑体" w:hint="eastAsia"/>
          <w:sz w:val="28"/>
          <w:szCs w:val="28"/>
        </w:rPr>
        <w:lastRenderedPageBreak/>
        <w:t>三、申请研究课题资助经费预算</w:t>
      </w:r>
    </w:p>
    <w:p w:rsidR="00112696" w:rsidRPr="00CE6B24" w:rsidRDefault="005978CB">
      <w:pPr>
        <w:ind w:rightChars="200" w:right="420"/>
        <w:jc w:val="right"/>
        <w:rPr>
          <w:szCs w:val="21"/>
        </w:rPr>
      </w:pPr>
      <w:r w:rsidRPr="00CE6B24">
        <w:rPr>
          <w:rFonts w:hint="eastAsia"/>
          <w:szCs w:val="21"/>
        </w:rPr>
        <w:t>金额单位：万元（人民币）</w:t>
      </w:r>
    </w:p>
    <w:tbl>
      <w:tblPr>
        <w:tblW w:w="929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59"/>
        <w:gridCol w:w="2828"/>
        <w:gridCol w:w="1085"/>
        <w:gridCol w:w="3319"/>
      </w:tblGrid>
      <w:tr w:rsidR="00112696" w:rsidRPr="00CE6B24" w:rsidTr="00492F4A">
        <w:trPr>
          <w:trHeight w:val="737"/>
        </w:trPr>
        <w:tc>
          <w:tcPr>
            <w:tcW w:w="2059" w:type="dxa"/>
            <w:vAlign w:val="center"/>
          </w:tcPr>
          <w:p w:rsidR="00112696" w:rsidRPr="00CE6B24" w:rsidRDefault="005978CB">
            <w:pPr>
              <w:spacing w:line="400" w:lineRule="exact"/>
              <w:jc w:val="center"/>
              <w:rPr>
                <w:szCs w:val="21"/>
              </w:rPr>
            </w:pPr>
            <w:r w:rsidRPr="00CE6B24">
              <w:rPr>
                <w:rFonts w:hint="eastAsia"/>
                <w:szCs w:val="21"/>
              </w:rPr>
              <w:t>申请资助经费金额</w:t>
            </w:r>
          </w:p>
        </w:tc>
        <w:tc>
          <w:tcPr>
            <w:tcW w:w="2828" w:type="dxa"/>
            <w:vAlign w:val="center"/>
          </w:tcPr>
          <w:p w:rsidR="00112696" w:rsidRPr="00CE6B24" w:rsidRDefault="00112696">
            <w:pPr>
              <w:spacing w:line="400" w:lineRule="exact"/>
              <w:jc w:val="center"/>
              <w:rPr>
                <w:szCs w:val="21"/>
              </w:rPr>
            </w:pPr>
          </w:p>
        </w:tc>
        <w:tc>
          <w:tcPr>
            <w:tcW w:w="1085" w:type="dxa"/>
            <w:vAlign w:val="center"/>
          </w:tcPr>
          <w:p w:rsidR="00112696" w:rsidRPr="00CE6B24" w:rsidRDefault="005978CB">
            <w:pPr>
              <w:spacing w:line="400" w:lineRule="exact"/>
              <w:jc w:val="center"/>
              <w:rPr>
                <w:szCs w:val="21"/>
              </w:rPr>
            </w:pPr>
            <w:r w:rsidRPr="00CE6B24">
              <w:rPr>
                <w:rFonts w:hint="eastAsia"/>
                <w:szCs w:val="21"/>
              </w:rPr>
              <w:t>单位匹配经费金额</w:t>
            </w:r>
          </w:p>
        </w:tc>
        <w:tc>
          <w:tcPr>
            <w:tcW w:w="3319" w:type="dxa"/>
            <w:vAlign w:val="center"/>
          </w:tcPr>
          <w:p w:rsidR="00112696" w:rsidRPr="00CE6B24" w:rsidRDefault="00112696">
            <w:pPr>
              <w:spacing w:line="400" w:lineRule="exact"/>
              <w:jc w:val="center"/>
              <w:rPr>
                <w:szCs w:val="21"/>
              </w:rPr>
            </w:pPr>
          </w:p>
        </w:tc>
      </w:tr>
      <w:tr w:rsidR="00112696" w:rsidRPr="00CE6B24" w:rsidTr="00492F4A">
        <w:trPr>
          <w:trHeight w:val="737"/>
        </w:trPr>
        <w:tc>
          <w:tcPr>
            <w:tcW w:w="2059" w:type="dxa"/>
            <w:vAlign w:val="center"/>
          </w:tcPr>
          <w:p w:rsidR="00112696" w:rsidRPr="00CE6B24" w:rsidRDefault="005978CB">
            <w:pPr>
              <w:spacing w:line="400" w:lineRule="exact"/>
              <w:jc w:val="center"/>
              <w:rPr>
                <w:szCs w:val="21"/>
              </w:rPr>
            </w:pPr>
            <w:r w:rsidRPr="00CE6B24">
              <w:rPr>
                <w:rFonts w:hint="eastAsia"/>
                <w:szCs w:val="21"/>
              </w:rPr>
              <w:t>经费受理单位名称</w:t>
            </w:r>
          </w:p>
        </w:tc>
        <w:tc>
          <w:tcPr>
            <w:tcW w:w="7232" w:type="dxa"/>
            <w:gridSpan w:val="3"/>
            <w:vAlign w:val="center"/>
          </w:tcPr>
          <w:p w:rsidR="00112696" w:rsidRPr="00CE6B24" w:rsidRDefault="00112696">
            <w:pPr>
              <w:spacing w:line="400" w:lineRule="exact"/>
              <w:jc w:val="center"/>
              <w:rPr>
                <w:szCs w:val="21"/>
              </w:rPr>
            </w:pPr>
          </w:p>
        </w:tc>
      </w:tr>
      <w:tr w:rsidR="00112696" w:rsidRPr="00CE6B24" w:rsidTr="00492F4A">
        <w:trPr>
          <w:trHeight w:val="737"/>
        </w:trPr>
        <w:tc>
          <w:tcPr>
            <w:tcW w:w="2059" w:type="dxa"/>
            <w:vAlign w:val="center"/>
          </w:tcPr>
          <w:p w:rsidR="00112696" w:rsidRPr="00CE6B24" w:rsidRDefault="005978CB">
            <w:pPr>
              <w:spacing w:line="400" w:lineRule="exact"/>
              <w:jc w:val="center"/>
              <w:rPr>
                <w:szCs w:val="21"/>
              </w:rPr>
            </w:pPr>
            <w:r w:rsidRPr="00CE6B24">
              <w:rPr>
                <w:rFonts w:hint="eastAsia"/>
                <w:szCs w:val="21"/>
              </w:rPr>
              <w:t>开户银行</w:t>
            </w:r>
          </w:p>
        </w:tc>
        <w:tc>
          <w:tcPr>
            <w:tcW w:w="7232" w:type="dxa"/>
            <w:gridSpan w:val="3"/>
            <w:vAlign w:val="center"/>
          </w:tcPr>
          <w:p w:rsidR="00112696" w:rsidRPr="00CE6B24" w:rsidRDefault="00112696">
            <w:pPr>
              <w:spacing w:line="400" w:lineRule="exact"/>
              <w:jc w:val="center"/>
              <w:rPr>
                <w:szCs w:val="21"/>
              </w:rPr>
            </w:pPr>
          </w:p>
        </w:tc>
      </w:tr>
      <w:tr w:rsidR="00112696" w:rsidRPr="00CE6B24" w:rsidTr="00492F4A">
        <w:trPr>
          <w:trHeight w:val="737"/>
        </w:trPr>
        <w:tc>
          <w:tcPr>
            <w:tcW w:w="2059" w:type="dxa"/>
            <w:vAlign w:val="center"/>
          </w:tcPr>
          <w:p w:rsidR="00112696" w:rsidRPr="00CE6B24" w:rsidRDefault="005978CB">
            <w:pPr>
              <w:spacing w:line="400" w:lineRule="exact"/>
              <w:jc w:val="center"/>
              <w:rPr>
                <w:szCs w:val="21"/>
              </w:rPr>
            </w:pPr>
            <w:r w:rsidRPr="00CE6B24">
              <w:rPr>
                <w:rFonts w:hint="eastAsia"/>
                <w:szCs w:val="21"/>
              </w:rPr>
              <w:t>开户名</w:t>
            </w:r>
          </w:p>
        </w:tc>
        <w:tc>
          <w:tcPr>
            <w:tcW w:w="2828" w:type="dxa"/>
            <w:vAlign w:val="center"/>
          </w:tcPr>
          <w:p w:rsidR="00112696" w:rsidRPr="00CE6B24" w:rsidRDefault="00112696">
            <w:pPr>
              <w:spacing w:line="400" w:lineRule="exact"/>
              <w:jc w:val="center"/>
              <w:rPr>
                <w:szCs w:val="21"/>
              </w:rPr>
            </w:pPr>
          </w:p>
        </w:tc>
        <w:tc>
          <w:tcPr>
            <w:tcW w:w="1085" w:type="dxa"/>
            <w:vAlign w:val="center"/>
          </w:tcPr>
          <w:p w:rsidR="00112696" w:rsidRPr="00CE6B24" w:rsidRDefault="005978CB">
            <w:pPr>
              <w:spacing w:line="400" w:lineRule="exact"/>
              <w:jc w:val="center"/>
              <w:rPr>
                <w:szCs w:val="21"/>
              </w:rPr>
            </w:pPr>
            <w:r w:rsidRPr="00CE6B24">
              <w:rPr>
                <w:rFonts w:hint="eastAsia"/>
                <w:szCs w:val="21"/>
              </w:rPr>
              <w:t>开户帐号</w:t>
            </w:r>
          </w:p>
        </w:tc>
        <w:tc>
          <w:tcPr>
            <w:tcW w:w="3319" w:type="dxa"/>
            <w:vAlign w:val="center"/>
          </w:tcPr>
          <w:p w:rsidR="00112696" w:rsidRPr="00CE6B24" w:rsidRDefault="00112696">
            <w:pPr>
              <w:spacing w:line="400" w:lineRule="exact"/>
              <w:jc w:val="center"/>
              <w:rPr>
                <w:szCs w:val="21"/>
              </w:rPr>
            </w:pPr>
          </w:p>
        </w:tc>
      </w:tr>
      <w:tr w:rsidR="00112696" w:rsidRPr="00CE6B24" w:rsidTr="00492F4A">
        <w:trPr>
          <w:trHeight w:val="737"/>
        </w:trPr>
        <w:tc>
          <w:tcPr>
            <w:tcW w:w="2059" w:type="dxa"/>
            <w:vMerge w:val="restart"/>
            <w:vAlign w:val="center"/>
          </w:tcPr>
          <w:p w:rsidR="00112696" w:rsidRPr="00CE6B24" w:rsidRDefault="005978CB">
            <w:pPr>
              <w:spacing w:line="400" w:lineRule="exact"/>
              <w:jc w:val="center"/>
              <w:rPr>
                <w:szCs w:val="21"/>
              </w:rPr>
            </w:pPr>
            <w:r w:rsidRPr="00CE6B24">
              <w:rPr>
                <w:rFonts w:hint="eastAsia"/>
                <w:szCs w:val="21"/>
              </w:rPr>
              <w:t>其它经费来源</w:t>
            </w:r>
          </w:p>
          <w:p w:rsidR="00112696" w:rsidRPr="00CE6B24" w:rsidRDefault="005978CB">
            <w:pPr>
              <w:spacing w:line="400" w:lineRule="exact"/>
              <w:jc w:val="center"/>
              <w:rPr>
                <w:szCs w:val="21"/>
              </w:rPr>
            </w:pPr>
            <w:r w:rsidRPr="00CE6B24">
              <w:rPr>
                <w:rFonts w:hint="eastAsia"/>
                <w:szCs w:val="21"/>
              </w:rPr>
              <w:t>及数额</w:t>
            </w:r>
          </w:p>
        </w:tc>
        <w:tc>
          <w:tcPr>
            <w:tcW w:w="7232" w:type="dxa"/>
            <w:gridSpan w:val="3"/>
            <w:vAlign w:val="center"/>
          </w:tcPr>
          <w:p w:rsidR="00112696" w:rsidRPr="00CE6B24" w:rsidRDefault="00112696">
            <w:pPr>
              <w:spacing w:line="400" w:lineRule="exact"/>
              <w:jc w:val="center"/>
              <w:rPr>
                <w:szCs w:val="21"/>
              </w:rPr>
            </w:pPr>
          </w:p>
        </w:tc>
      </w:tr>
      <w:tr w:rsidR="00112696" w:rsidRPr="00CE6B24" w:rsidTr="00492F4A">
        <w:trPr>
          <w:trHeight w:val="737"/>
        </w:trPr>
        <w:tc>
          <w:tcPr>
            <w:tcW w:w="2059" w:type="dxa"/>
            <w:vMerge/>
            <w:vAlign w:val="center"/>
          </w:tcPr>
          <w:p w:rsidR="00112696" w:rsidRPr="00CE6B24" w:rsidRDefault="00112696">
            <w:pPr>
              <w:spacing w:line="400" w:lineRule="exact"/>
              <w:jc w:val="center"/>
              <w:rPr>
                <w:szCs w:val="21"/>
              </w:rPr>
            </w:pPr>
          </w:p>
        </w:tc>
        <w:tc>
          <w:tcPr>
            <w:tcW w:w="7232" w:type="dxa"/>
            <w:gridSpan w:val="3"/>
            <w:vAlign w:val="center"/>
          </w:tcPr>
          <w:p w:rsidR="00112696" w:rsidRPr="00CE6B24" w:rsidRDefault="00112696">
            <w:pPr>
              <w:spacing w:line="400" w:lineRule="exact"/>
              <w:jc w:val="center"/>
              <w:rPr>
                <w:szCs w:val="21"/>
              </w:rPr>
            </w:pPr>
          </w:p>
        </w:tc>
      </w:tr>
      <w:tr w:rsidR="00112696" w:rsidRPr="00CE6B24" w:rsidTr="00492F4A">
        <w:trPr>
          <w:trHeight w:val="737"/>
        </w:trPr>
        <w:tc>
          <w:tcPr>
            <w:tcW w:w="4887" w:type="dxa"/>
            <w:gridSpan w:val="2"/>
            <w:vAlign w:val="center"/>
          </w:tcPr>
          <w:p w:rsidR="00112696" w:rsidRPr="00CE6B24" w:rsidRDefault="005978CB">
            <w:pPr>
              <w:spacing w:line="400" w:lineRule="exact"/>
              <w:ind w:firstLineChars="200" w:firstLine="420"/>
              <w:rPr>
                <w:szCs w:val="21"/>
              </w:rPr>
            </w:pPr>
            <w:r w:rsidRPr="00CE6B24">
              <w:rPr>
                <w:rFonts w:hint="eastAsia"/>
                <w:szCs w:val="21"/>
              </w:rPr>
              <w:t>预算支出科目（按</w:t>
            </w:r>
            <w:r w:rsidRPr="00CE6B24">
              <w:rPr>
                <w:rFonts w:hint="eastAsia"/>
                <w:szCs w:val="21"/>
              </w:rPr>
              <w:t>1.</w:t>
            </w:r>
            <w:r w:rsidRPr="00CE6B24">
              <w:rPr>
                <w:rFonts w:hint="eastAsia"/>
                <w:szCs w:val="21"/>
              </w:rPr>
              <w:t>仪器设备费</w:t>
            </w:r>
            <w:r w:rsidRPr="00CE6B24">
              <w:rPr>
                <w:rFonts w:hint="eastAsia"/>
                <w:szCs w:val="21"/>
              </w:rPr>
              <w:t xml:space="preserve">  2.</w:t>
            </w:r>
            <w:r w:rsidRPr="00CE6B24">
              <w:rPr>
                <w:rFonts w:hint="eastAsia"/>
                <w:szCs w:val="21"/>
              </w:rPr>
              <w:t>实验材料费</w:t>
            </w:r>
            <w:r w:rsidRPr="00CE6B24">
              <w:rPr>
                <w:rFonts w:hint="eastAsia"/>
                <w:szCs w:val="21"/>
              </w:rPr>
              <w:t xml:space="preserve">  3.</w:t>
            </w:r>
            <w:r w:rsidRPr="00CE6B24">
              <w:rPr>
                <w:rFonts w:hint="eastAsia"/>
                <w:szCs w:val="21"/>
              </w:rPr>
              <w:t>科研业务费</w:t>
            </w:r>
            <w:r w:rsidRPr="00CE6B24">
              <w:rPr>
                <w:rFonts w:hint="eastAsia"/>
                <w:szCs w:val="21"/>
              </w:rPr>
              <w:t xml:space="preserve">  4.</w:t>
            </w:r>
            <w:r w:rsidRPr="00CE6B24">
              <w:rPr>
                <w:rFonts w:hint="eastAsia"/>
                <w:szCs w:val="21"/>
              </w:rPr>
              <w:t>实验室改装费的顺序填写科目）</w:t>
            </w:r>
          </w:p>
        </w:tc>
        <w:tc>
          <w:tcPr>
            <w:tcW w:w="1085" w:type="dxa"/>
            <w:vAlign w:val="center"/>
          </w:tcPr>
          <w:p w:rsidR="00112696" w:rsidRPr="00CE6B24" w:rsidRDefault="005978CB">
            <w:pPr>
              <w:spacing w:line="400" w:lineRule="exact"/>
              <w:jc w:val="center"/>
              <w:rPr>
                <w:szCs w:val="21"/>
              </w:rPr>
            </w:pPr>
            <w:r w:rsidRPr="00CE6B24">
              <w:rPr>
                <w:rFonts w:hint="eastAsia"/>
                <w:szCs w:val="21"/>
              </w:rPr>
              <w:t>金</w:t>
            </w:r>
          </w:p>
          <w:p w:rsidR="00112696" w:rsidRPr="00CE6B24" w:rsidRDefault="005978CB">
            <w:pPr>
              <w:spacing w:line="400" w:lineRule="exact"/>
              <w:jc w:val="center"/>
              <w:rPr>
                <w:szCs w:val="21"/>
              </w:rPr>
            </w:pPr>
            <w:r w:rsidRPr="00CE6B24">
              <w:rPr>
                <w:rFonts w:hint="eastAsia"/>
                <w:szCs w:val="21"/>
              </w:rPr>
              <w:t>额</w:t>
            </w:r>
          </w:p>
        </w:tc>
        <w:tc>
          <w:tcPr>
            <w:tcW w:w="3319" w:type="dxa"/>
            <w:vAlign w:val="center"/>
          </w:tcPr>
          <w:p w:rsidR="00112696" w:rsidRPr="00CE6B24" w:rsidRDefault="005978CB">
            <w:pPr>
              <w:spacing w:line="400" w:lineRule="exact"/>
              <w:jc w:val="center"/>
              <w:rPr>
                <w:szCs w:val="21"/>
              </w:rPr>
            </w:pPr>
            <w:r w:rsidRPr="00CE6B24">
              <w:rPr>
                <w:rFonts w:hint="eastAsia"/>
                <w:szCs w:val="21"/>
              </w:rPr>
              <w:t>计算依据及理由</w:t>
            </w:r>
          </w:p>
        </w:tc>
      </w:tr>
      <w:tr w:rsidR="00112696" w:rsidRPr="00CE6B24" w:rsidTr="00492F4A">
        <w:trPr>
          <w:trHeight w:val="737"/>
        </w:trPr>
        <w:tc>
          <w:tcPr>
            <w:tcW w:w="4887" w:type="dxa"/>
            <w:gridSpan w:val="2"/>
            <w:vAlign w:val="center"/>
          </w:tcPr>
          <w:p w:rsidR="00112696" w:rsidRPr="00CE6B24" w:rsidRDefault="00112696">
            <w:pPr>
              <w:spacing w:line="400" w:lineRule="exact"/>
              <w:jc w:val="center"/>
              <w:rPr>
                <w:szCs w:val="21"/>
              </w:rPr>
            </w:pPr>
          </w:p>
        </w:tc>
        <w:tc>
          <w:tcPr>
            <w:tcW w:w="1085" w:type="dxa"/>
            <w:vAlign w:val="center"/>
          </w:tcPr>
          <w:p w:rsidR="00112696" w:rsidRPr="00CE6B24" w:rsidRDefault="00112696">
            <w:pPr>
              <w:spacing w:line="400" w:lineRule="exact"/>
              <w:jc w:val="center"/>
              <w:rPr>
                <w:szCs w:val="21"/>
              </w:rPr>
            </w:pPr>
          </w:p>
        </w:tc>
        <w:tc>
          <w:tcPr>
            <w:tcW w:w="3319" w:type="dxa"/>
            <w:vAlign w:val="center"/>
          </w:tcPr>
          <w:p w:rsidR="00112696" w:rsidRPr="00CE6B24" w:rsidRDefault="00112696">
            <w:pPr>
              <w:spacing w:line="400" w:lineRule="exact"/>
              <w:jc w:val="center"/>
              <w:rPr>
                <w:szCs w:val="21"/>
              </w:rPr>
            </w:pPr>
          </w:p>
        </w:tc>
      </w:tr>
      <w:tr w:rsidR="00112696" w:rsidRPr="00CE6B24" w:rsidTr="00492F4A">
        <w:trPr>
          <w:trHeight w:val="737"/>
        </w:trPr>
        <w:tc>
          <w:tcPr>
            <w:tcW w:w="4887" w:type="dxa"/>
            <w:gridSpan w:val="2"/>
            <w:vAlign w:val="center"/>
          </w:tcPr>
          <w:p w:rsidR="00112696" w:rsidRPr="00CE6B24" w:rsidRDefault="00112696">
            <w:pPr>
              <w:spacing w:line="400" w:lineRule="exact"/>
              <w:jc w:val="center"/>
              <w:rPr>
                <w:szCs w:val="21"/>
              </w:rPr>
            </w:pPr>
          </w:p>
        </w:tc>
        <w:tc>
          <w:tcPr>
            <w:tcW w:w="1085" w:type="dxa"/>
            <w:vAlign w:val="center"/>
          </w:tcPr>
          <w:p w:rsidR="00112696" w:rsidRPr="00CE6B24" w:rsidRDefault="00112696">
            <w:pPr>
              <w:spacing w:line="400" w:lineRule="exact"/>
              <w:jc w:val="center"/>
              <w:rPr>
                <w:szCs w:val="21"/>
              </w:rPr>
            </w:pPr>
          </w:p>
        </w:tc>
        <w:tc>
          <w:tcPr>
            <w:tcW w:w="3319" w:type="dxa"/>
            <w:vAlign w:val="center"/>
          </w:tcPr>
          <w:p w:rsidR="00112696" w:rsidRPr="00CE6B24" w:rsidRDefault="00112696">
            <w:pPr>
              <w:spacing w:line="400" w:lineRule="exact"/>
              <w:jc w:val="center"/>
              <w:rPr>
                <w:szCs w:val="21"/>
              </w:rPr>
            </w:pPr>
          </w:p>
        </w:tc>
      </w:tr>
      <w:tr w:rsidR="00112696" w:rsidRPr="00CE6B24" w:rsidTr="00492F4A">
        <w:trPr>
          <w:trHeight w:val="737"/>
        </w:trPr>
        <w:tc>
          <w:tcPr>
            <w:tcW w:w="4887" w:type="dxa"/>
            <w:gridSpan w:val="2"/>
            <w:vAlign w:val="center"/>
          </w:tcPr>
          <w:p w:rsidR="00112696" w:rsidRPr="00CE6B24" w:rsidRDefault="00112696">
            <w:pPr>
              <w:spacing w:line="400" w:lineRule="exact"/>
              <w:jc w:val="center"/>
              <w:rPr>
                <w:szCs w:val="21"/>
              </w:rPr>
            </w:pPr>
          </w:p>
        </w:tc>
        <w:tc>
          <w:tcPr>
            <w:tcW w:w="1085" w:type="dxa"/>
            <w:vAlign w:val="center"/>
          </w:tcPr>
          <w:p w:rsidR="00112696" w:rsidRPr="00CE6B24" w:rsidRDefault="00112696">
            <w:pPr>
              <w:spacing w:line="400" w:lineRule="exact"/>
              <w:jc w:val="center"/>
              <w:rPr>
                <w:szCs w:val="21"/>
              </w:rPr>
            </w:pPr>
          </w:p>
        </w:tc>
        <w:tc>
          <w:tcPr>
            <w:tcW w:w="3319" w:type="dxa"/>
            <w:vAlign w:val="center"/>
          </w:tcPr>
          <w:p w:rsidR="00112696" w:rsidRPr="00CE6B24" w:rsidRDefault="00112696">
            <w:pPr>
              <w:spacing w:line="400" w:lineRule="exact"/>
              <w:jc w:val="center"/>
              <w:rPr>
                <w:szCs w:val="21"/>
              </w:rPr>
            </w:pPr>
          </w:p>
        </w:tc>
      </w:tr>
      <w:tr w:rsidR="00112696" w:rsidRPr="00CE6B24" w:rsidTr="00492F4A">
        <w:trPr>
          <w:trHeight w:val="737"/>
        </w:trPr>
        <w:tc>
          <w:tcPr>
            <w:tcW w:w="4887" w:type="dxa"/>
            <w:gridSpan w:val="2"/>
            <w:vAlign w:val="center"/>
          </w:tcPr>
          <w:p w:rsidR="00112696" w:rsidRPr="00CE6B24" w:rsidRDefault="00112696">
            <w:pPr>
              <w:spacing w:line="400" w:lineRule="exact"/>
              <w:jc w:val="center"/>
              <w:rPr>
                <w:szCs w:val="21"/>
              </w:rPr>
            </w:pPr>
          </w:p>
        </w:tc>
        <w:tc>
          <w:tcPr>
            <w:tcW w:w="1085" w:type="dxa"/>
            <w:vAlign w:val="center"/>
          </w:tcPr>
          <w:p w:rsidR="00112696" w:rsidRPr="00CE6B24" w:rsidRDefault="00112696">
            <w:pPr>
              <w:spacing w:line="400" w:lineRule="exact"/>
              <w:jc w:val="center"/>
              <w:rPr>
                <w:szCs w:val="21"/>
              </w:rPr>
            </w:pPr>
          </w:p>
        </w:tc>
        <w:tc>
          <w:tcPr>
            <w:tcW w:w="3319" w:type="dxa"/>
            <w:vAlign w:val="center"/>
          </w:tcPr>
          <w:p w:rsidR="00112696" w:rsidRPr="00CE6B24" w:rsidRDefault="00112696">
            <w:pPr>
              <w:spacing w:line="400" w:lineRule="exact"/>
              <w:jc w:val="center"/>
              <w:rPr>
                <w:szCs w:val="21"/>
              </w:rPr>
            </w:pPr>
          </w:p>
        </w:tc>
      </w:tr>
      <w:tr w:rsidR="00112696" w:rsidRPr="00CE6B24" w:rsidTr="00492F4A">
        <w:trPr>
          <w:trHeight w:val="737"/>
        </w:trPr>
        <w:tc>
          <w:tcPr>
            <w:tcW w:w="4887" w:type="dxa"/>
            <w:gridSpan w:val="2"/>
            <w:vAlign w:val="center"/>
          </w:tcPr>
          <w:p w:rsidR="00112696" w:rsidRPr="00CE6B24" w:rsidRDefault="00112696">
            <w:pPr>
              <w:spacing w:line="400" w:lineRule="exact"/>
              <w:jc w:val="center"/>
              <w:rPr>
                <w:szCs w:val="21"/>
              </w:rPr>
            </w:pPr>
          </w:p>
        </w:tc>
        <w:tc>
          <w:tcPr>
            <w:tcW w:w="1085" w:type="dxa"/>
            <w:vAlign w:val="center"/>
          </w:tcPr>
          <w:p w:rsidR="00112696" w:rsidRPr="00CE6B24" w:rsidRDefault="00112696">
            <w:pPr>
              <w:spacing w:line="400" w:lineRule="exact"/>
              <w:jc w:val="center"/>
              <w:rPr>
                <w:szCs w:val="21"/>
              </w:rPr>
            </w:pPr>
          </w:p>
        </w:tc>
        <w:tc>
          <w:tcPr>
            <w:tcW w:w="3319" w:type="dxa"/>
            <w:vAlign w:val="center"/>
          </w:tcPr>
          <w:p w:rsidR="00112696" w:rsidRPr="00CE6B24" w:rsidRDefault="00112696">
            <w:pPr>
              <w:spacing w:line="400" w:lineRule="exact"/>
              <w:jc w:val="center"/>
              <w:rPr>
                <w:szCs w:val="21"/>
              </w:rPr>
            </w:pPr>
          </w:p>
        </w:tc>
      </w:tr>
      <w:tr w:rsidR="00112696" w:rsidRPr="00CE6B24" w:rsidTr="00492F4A">
        <w:trPr>
          <w:trHeight w:val="737"/>
        </w:trPr>
        <w:tc>
          <w:tcPr>
            <w:tcW w:w="4887" w:type="dxa"/>
            <w:gridSpan w:val="2"/>
            <w:vAlign w:val="center"/>
          </w:tcPr>
          <w:p w:rsidR="00112696" w:rsidRPr="00CE6B24" w:rsidRDefault="00112696">
            <w:pPr>
              <w:spacing w:line="400" w:lineRule="exact"/>
              <w:jc w:val="center"/>
              <w:rPr>
                <w:szCs w:val="21"/>
              </w:rPr>
            </w:pPr>
          </w:p>
        </w:tc>
        <w:tc>
          <w:tcPr>
            <w:tcW w:w="1085" w:type="dxa"/>
            <w:vAlign w:val="center"/>
          </w:tcPr>
          <w:p w:rsidR="00112696" w:rsidRPr="00CE6B24" w:rsidRDefault="00112696">
            <w:pPr>
              <w:spacing w:line="400" w:lineRule="exact"/>
              <w:jc w:val="center"/>
              <w:rPr>
                <w:szCs w:val="21"/>
              </w:rPr>
            </w:pPr>
          </w:p>
        </w:tc>
        <w:tc>
          <w:tcPr>
            <w:tcW w:w="3319" w:type="dxa"/>
            <w:vAlign w:val="center"/>
          </w:tcPr>
          <w:p w:rsidR="00112696" w:rsidRPr="00CE6B24" w:rsidRDefault="00112696">
            <w:pPr>
              <w:spacing w:line="400" w:lineRule="exact"/>
              <w:jc w:val="center"/>
              <w:rPr>
                <w:szCs w:val="21"/>
              </w:rPr>
            </w:pPr>
          </w:p>
        </w:tc>
      </w:tr>
      <w:tr w:rsidR="00112696" w:rsidRPr="00CE6B24" w:rsidTr="00492F4A">
        <w:trPr>
          <w:trHeight w:val="737"/>
        </w:trPr>
        <w:tc>
          <w:tcPr>
            <w:tcW w:w="4887" w:type="dxa"/>
            <w:gridSpan w:val="2"/>
            <w:vAlign w:val="center"/>
          </w:tcPr>
          <w:p w:rsidR="00112696" w:rsidRPr="00CE6B24" w:rsidRDefault="00112696">
            <w:pPr>
              <w:spacing w:line="400" w:lineRule="exact"/>
              <w:jc w:val="center"/>
              <w:rPr>
                <w:szCs w:val="21"/>
              </w:rPr>
            </w:pPr>
          </w:p>
        </w:tc>
        <w:tc>
          <w:tcPr>
            <w:tcW w:w="1085" w:type="dxa"/>
            <w:vAlign w:val="center"/>
          </w:tcPr>
          <w:p w:rsidR="00112696" w:rsidRPr="00CE6B24" w:rsidRDefault="00112696">
            <w:pPr>
              <w:spacing w:line="400" w:lineRule="exact"/>
              <w:jc w:val="center"/>
              <w:rPr>
                <w:szCs w:val="21"/>
              </w:rPr>
            </w:pPr>
          </w:p>
        </w:tc>
        <w:tc>
          <w:tcPr>
            <w:tcW w:w="3319" w:type="dxa"/>
            <w:vAlign w:val="center"/>
          </w:tcPr>
          <w:p w:rsidR="00112696" w:rsidRPr="00CE6B24" w:rsidRDefault="00112696">
            <w:pPr>
              <w:spacing w:line="400" w:lineRule="exact"/>
              <w:jc w:val="center"/>
              <w:rPr>
                <w:szCs w:val="21"/>
              </w:rPr>
            </w:pPr>
          </w:p>
        </w:tc>
      </w:tr>
      <w:tr w:rsidR="00112696" w:rsidRPr="00CE6B24" w:rsidTr="00492F4A">
        <w:trPr>
          <w:trHeight w:val="737"/>
        </w:trPr>
        <w:tc>
          <w:tcPr>
            <w:tcW w:w="4887" w:type="dxa"/>
            <w:gridSpan w:val="2"/>
            <w:vAlign w:val="center"/>
          </w:tcPr>
          <w:p w:rsidR="00112696" w:rsidRPr="00CE6B24" w:rsidRDefault="00112696">
            <w:pPr>
              <w:spacing w:line="400" w:lineRule="exact"/>
              <w:jc w:val="center"/>
              <w:rPr>
                <w:szCs w:val="21"/>
              </w:rPr>
            </w:pPr>
          </w:p>
        </w:tc>
        <w:tc>
          <w:tcPr>
            <w:tcW w:w="1085" w:type="dxa"/>
            <w:vAlign w:val="center"/>
          </w:tcPr>
          <w:p w:rsidR="00112696" w:rsidRPr="00CE6B24" w:rsidRDefault="00112696">
            <w:pPr>
              <w:spacing w:line="400" w:lineRule="exact"/>
              <w:jc w:val="center"/>
              <w:rPr>
                <w:szCs w:val="21"/>
              </w:rPr>
            </w:pPr>
          </w:p>
        </w:tc>
        <w:tc>
          <w:tcPr>
            <w:tcW w:w="3319" w:type="dxa"/>
            <w:vAlign w:val="center"/>
          </w:tcPr>
          <w:p w:rsidR="00112696" w:rsidRPr="00CE6B24" w:rsidRDefault="00112696">
            <w:pPr>
              <w:spacing w:line="400" w:lineRule="exact"/>
              <w:jc w:val="center"/>
              <w:rPr>
                <w:szCs w:val="21"/>
              </w:rPr>
            </w:pPr>
          </w:p>
        </w:tc>
      </w:tr>
      <w:tr w:rsidR="00112696" w:rsidRPr="00CE6B24" w:rsidTr="00492F4A">
        <w:trPr>
          <w:trHeight w:val="737"/>
        </w:trPr>
        <w:tc>
          <w:tcPr>
            <w:tcW w:w="4887" w:type="dxa"/>
            <w:gridSpan w:val="2"/>
            <w:vAlign w:val="center"/>
          </w:tcPr>
          <w:p w:rsidR="00112696" w:rsidRPr="00CE6B24" w:rsidRDefault="00112696">
            <w:pPr>
              <w:spacing w:line="400" w:lineRule="exact"/>
              <w:jc w:val="center"/>
              <w:rPr>
                <w:szCs w:val="21"/>
              </w:rPr>
            </w:pPr>
          </w:p>
        </w:tc>
        <w:tc>
          <w:tcPr>
            <w:tcW w:w="1085" w:type="dxa"/>
            <w:vAlign w:val="center"/>
          </w:tcPr>
          <w:p w:rsidR="00112696" w:rsidRPr="00CE6B24" w:rsidRDefault="00112696">
            <w:pPr>
              <w:spacing w:line="400" w:lineRule="exact"/>
              <w:jc w:val="center"/>
              <w:rPr>
                <w:szCs w:val="21"/>
              </w:rPr>
            </w:pPr>
          </w:p>
        </w:tc>
        <w:tc>
          <w:tcPr>
            <w:tcW w:w="3319" w:type="dxa"/>
            <w:vAlign w:val="center"/>
          </w:tcPr>
          <w:p w:rsidR="00112696" w:rsidRPr="00CE6B24" w:rsidRDefault="00112696">
            <w:pPr>
              <w:spacing w:line="400" w:lineRule="exact"/>
              <w:jc w:val="center"/>
              <w:rPr>
                <w:szCs w:val="21"/>
              </w:rPr>
            </w:pPr>
          </w:p>
        </w:tc>
      </w:tr>
    </w:tbl>
    <w:p w:rsidR="00112696" w:rsidRPr="00CE6B24" w:rsidRDefault="005978CB">
      <w:r w:rsidRPr="00CE6B24">
        <w:rPr>
          <w:rFonts w:hint="eastAsia"/>
        </w:rPr>
        <w:t>（接前页）</w:t>
      </w:r>
    </w:p>
    <w:p w:rsidR="00112696" w:rsidRPr="00CE6B24" w:rsidRDefault="005978CB">
      <w:pPr>
        <w:ind w:firstLineChars="200" w:firstLine="420"/>
      </w:pPr>
      <w:r w:rsidRPr="00CE6B24">
        <w:rPr>
          <w:rFonts w:eastAsia="黑体" w:hint="eastAsia"/>
        </w:rPr>
        <w:lastRenderedPageBreak/>
        <w:t>四、推荐审核意见</w:t>
      </w:r>
    </w:p>
    <w:tbl>
      <w:tblPr>
        <w:tblW w:w="930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7"/>
        <w:gridCol w:w="8118"/>
      </w:tblGrid>
      <w:tr w:rsidR="00112696" w:rsidRPr="00CE6B24" w:rsidTr="00492F4A">
        <w:trPr>
          <w:cantSplit/>
          <w:trHeight w:val="1796"/>
        </w:trPr>
        <w:tc>
          <w:tcPr>
            <w:tcW w:w="9305" w:type="dxa"/>
            <w:gridSpan w:val="2"/>
            <w:vAlign w:val="center"/>
          </w:tcPr>
          <w:p w:rsidR="00112696" w:rsidRPr="00CE6B24" w:rsidRDefault="005978CB">
            <w:pPr>
              <w:spacing w:line="300" w:lineRule="exact"/>
              <w:ind w:firstLineChars="150" w:firstLine="420"/>
              <w:rPr>
                <w:rFonts w:eastAsia="黑体"/>
                <w:sz w:val="28"/>
                <w:szCs w:val="28"/>
              </w:rPr>
            </w:pPr>
            <w:r w:rsidRPr="00CE6B24">
              <w:rPr>
                <w:rFonts w:eastAsia="黑体"/>
                <w:sz w:val="28"/>
                <w:szCs w:val="28"/>
              </w:rPr>
              <w:t>本人承诺以上信息均真实有效。</w:t>
            </w:r>
          </w:p>
          <w:p w:rsidR="00112696" w:rsidRPr="00CE6B24" w:rsidRDefault="00112696">
            <w:pPr>
              <w:spacing w:line="300" w:lineRule="exact"/>
              <w:rPr>
                <w:sz w:val="28"/>
                <w:szCs w:val="28"/>
              </w:rPr>
            </w:pPr>
          </w:p>
          <w:p w:rsidR="00112696" w:rsidRPr="00CE6B24" w:rsidRDefault="00112696">
            <w:pPr>
              <w:spacing w:line="300" w:lineRule="exact"/>
              <w:rPr>
                <w:sz w:val="24"/>
              </w:rPr>
            </w:pPr>
          </w:p>
          <w:p w:rsidR="00112696" w:rsidRPr="00CE6B24" w:rsidRDefault="005978CB">
            <w:pPr>
              <w:spacing w:line="320" w:lineRule="exact"/>
              <w:ind w:firstLineChars="1100" w:firstLine="2640"/>
            </w:pPr>
            <w:r w:rsidRPr="00CE6B24">
              <w:rPr>
                <w:sz w:val="24"/>
              </w:rPr>
              <w:t>申</w:t>
            </w:r>
            <w:r w:rsidRPr="00CE6B24">
              <w:rPr>
                <w:rFonts w:hint="eastAsia"/>
                <w:sz w:val="24"/>
              </w:rPr>
              <w:t>请</w:t>
            </w:r>
            <w:r w:rsidRPr="00CE6B24">
              <w:rPr>
                <w:sz w:val="24"/>
              </w:rPr>
              <w:t>人</w:t>
            </w:r>
            <w:r w:rsidRPr="00CE6B24">
              <w:rPr>
                <w:rFonts w:hint="eastAsia"/>
                <w:sz w:val="24"/>
              </w:rPr>
              <w:t>（签字</w:t>
            </w:r>
            <w:r w:rsidRPr="00CE6B24">
              <w:rPr>
                <w:rFonts w:ascii="宋体" w:hAnsi="宋体" w:cs="宋体" w:hint="eastAsia"/>
                <w:kern w:val="0"/>
                <w:sz w:val="24"/>
              </w:rPr>
              <w:t>）：</w:t>
            </w:r>
            <w:r w:rsidRPr="00CE6B24">
              <w:rPr>
                <w:sz w:val="28"/>
                <w:szCs w:val="28"/>
              </w:rPr>
              <w:t xml:space="preserve">   </w:t>
            </w:r>
            <w:r w:rsidRPr="00CE6B24">
              <w:rPr>
                <w:rFonts w:hint="eastAsia"/>
                <w:sz w:val="28"/>
                <w:szCs w:val="28"/>
              </w:rPr>
              <w:t xml:space="preserve">        </w:t>
            </w:r>
            <w:r w:rsidRPr="00CE6B24">
              <w:rPr>
                <w:sz w:val="24"/>
              </w:rPr>
              <w:t>年</w:t>
            </w:r>
            <w:r w:rsidRPr="00CE6B24">
              <w:rPr>
                <w:sz w:val="24"/>
              </w:rPr>
              <w:t xml:space="preserve">    </w:t>
            </w:r>
            <w:r w:rsidRPr="00CE6B24">
              <w:rPr>
                <w:sz w:val="24"/>
              </w:rPr>
              <w:t>月</w:t>
            </w:r>
            <w:r w:rsidRPr="00CE6B24">
              <w:rPr>
                <w:sz w:val="24"/>
              </w:rPr>
              <w:t xml:space="preserve"> </w:t>
            </w:r>
            <w:r w:rsidRPr="00CE6B24">
              <w:rPr>
                <w:rFonts w:hint="eastAsia"/>
                <w:sz w:val="24"/>
              </w:rPr>
              <w:t xml:space="preserve"> </w:t>
            </w:r>
            <w:r w:rsidRPr="00CE6B24">
              <w:rPr>
                <w:sz w:val="24"/>
              </w:rPr>
              <w:t xml:space="preserve">  </w:t>
            </w:r>
            <w:r w:rsidRPr="00CE6B24">
              <w:rPr>
                <w:sz w:val="24"/>
              </w:rPr>
              <w:t>日</w:t>
            </w:r>
          </w:p>
        </w:tc>
      </w:tr>
      <w:tr w:rsidR="00112696" w:rsidRPr="00CE6B24" w:rsidTr="00492F4A">
        <w:trPr>
          <w:cantSplit/>
          <w:trHeight w:hRule="exact" w:val="2551"/>
        </w:trPr>
        <w:tc>
          <w:tcPr>
            <w:tcW w:w="1187" w:type="dxa"/>
            <w:vAlign w:val="center"/>
          </w:tcPr>
          <w:p w:rsidR="00112696" w:rsidRPr="00CE6B24" w:rsidRDefault="005978CB">
            <w:pPr>
              <w:spacing w:line="240" w:lineRule="exact"/>
              <w:jc w:val="center"/>
            </w:pPr>
            <w:r w:rsidRPr="00CE6B24">
              <w:rPr>
                <w:rFonts w:hint="eastAsia"/>
              </w:rPr>
              <w:t>申请</w:t>
            </w:r>
          </w:p>
          <w:p w:rsidR="00112696" w:rsidRPr="00CE6B24" w:rsidRDefault="005978CB">
            <w:pPr>
              <w:spacing w:line="240" w:lineRule="exact"/>
              <w:jc w:val="center"/>
            </w:pPr>
            <w:r w:rsidRPr="00CE6B24">
              <w:rPr>
                <w:rFonts w:hint="eastAsia"/>
              </w:rPr>
              <w:t>人所</w:t>
            </w:r>
          </w:p>
          <w:p w:rsidR="00112696" w:rsidRPr="00CE6B24" w:rsidRDefault="005978CB">
            <w:pPr>
              <w:spacing w:line="240" w:lineRule="exact"/>
              <w:jc w:val="center"/>
            </w:pPr>
            <w:r w:rsidRPr="00CE6B24">
              <w:rPr>
                <w:rFonts w:hint="eastAsia"/>
              </w:rPr>
              <w:t>在单</w:t>
            </w:r>
          </w:p>
          <w:p w:rsidR="00112696" w:rsidRPr="00CE6B24" w:rsidRDefault="005978CB">
            <w:pPr>
              <w:spacing w:line="240" w:lineRule="exact"/>
              <w:jc w:val="center"/>
            </w:pPr>
            <w:r w:rsidRPr="00CE6B24">
              <w:rPr>
                <w:rFonts w:hint="eastAsia"/>
              </w:rPr>
              <w:t>位推</w:t>
            </w:r>
          </w:p>
          <w:p w:rsidR="00112696" w:rsidRPr="00CE6B24" w:rsidRDefault="005978CB">
            <w:pPr>
              <w:spacing w:line="240" w:lineRule="exact"/>
              <w:jc w:val="center"/>
            </w:pPr>
            <w:r w:rsidRPr="00CE6B24">
              <w:rPr>
                <w:rFonts w:hint="eastAsia"/>
              </w:rPr>
              <w:t>荐意</w:t>
            </w:r>
          </w:p>
          <w:p w:rsidR="00112696" w:rsidRPr="00CE6B24" w:rsidRDefault="005978CB">
            <w:pPr>
              <w:spacing w:line="240" w:lineRule="exact"/>
              <w:jc w:val="center"/>
            </w:pPr>
            <w:r w:rsidRPr="00CE6B24">
              <w:rPr>
                <w:rFonts w:hint="eastAsia"/>
              </w:rPr>
              <w:t>见</w:t>
            </w:r>
          </w:p>
        </w:tc>
        <w:tc>
          <w:tcPr>
            <w:tcW w:w="8118" w:type="dxa"/>
          </w:tcPr>
          <w:p w:rsidR="00112696" w:rsidRPr="00CE6B24" w:rsidRDefault="00112696">
            <w:pPr>
              <w:spacing w:line="280" w:lineRule="exact"/>
            </w:pPr>
          </w:p>
          <w:p w:rsidR="00112696" w:rsidRPr="00CE6B24" w:rsidRDefault="00112696">
            <w:pPr>
              <w:spacing w:line="280" w:lineRule="exact"/>
            </w:pPr>
          </w:p>
          <w:p w:rsidR="00112696" w:rsidRPr="00CE6B24" w:rsidRDefault="00112696">
            <w:pPr>
              <w:widowControl/>
              <w:spacing w:line="408" w:lineRule="auto"/>
              <w:ind w:firstLineChars="300" w:firstLine="720"/>
              <w:rPr>
                <w:rFonts w:ascii="宋体" w:hAnsi="宋体" w:cs="宋体"/>
                <w:kern w:val="0"/>
                <w:sz w:val="24"/>
              </w:rPr>
            </w:pPr>
          </w:p>
          <w:p w:rsidR="00112696" w:rsidRPr="00CE6B24" w:rsidRDefault="00112696">
            <w:pPr>
              <w:widowControl/>
              <w:spacing w:line="408" w:lineRule="auto"/>
              <w:ind w:firstLineChars="300" w:firstLine="720"/>
              <w:rPr>
                <w:rFonts w:ascii="宋体" w:hAnsi="宋体" w:cs="宋体"/>
                <w:kern w:val="0"/>
                <w:sz w:val="24"/>
              </w:rPr>
            </w:pPr>
          </w:p>
          <w:p w:rsidR="00112696" w:rsidRPr="00CE6B24" w:rsidRDefault="005978CB">
            <w:pPr>
              <w:widowControl/>
              <w:spacing w:line="408" w:lineRule="auto"/>
              <w:ind w:firstLineChars="300" w:firstLine="720"/>
              <w:rPr>
                <w:rFonts w:ascii="宋体" w:hAnsi="宋体" w:cs="宋体"/>
                <w:kern w:val="0"/>
                <w:sz w:val="24"/>
              </w:rPr>
            </w:pPr>
            <w:r w:rsidRPr="00CE6B24">
              <w:rPr>
                <w:rFonts w:ascii="宋体" w:hAnsi="宋体" w:cs="宋体" w:hint="eastAsia"/>
                <w:kern w:val="0"/>
                <w:sz w:val="24"/>
              </w:rPr>
              <w:t>单位领导（签字）：               （公章）</w:t>
            </w:r>
          </w:p>
          <w:p w:rsidR="00112696" w:rsidRPr="00CE6B24" w:rsidRDefault="005978CB">
            <w:pPr>
              <w:spacing w:line="280" w:lineRule="exact"/>
              <w:ind w:firstLineChars="2016" w:firstLine="4838"/>
            </w:pPr>
            <w:r w:rsidRPr="00CE6B24">
              <w:rPr>
                <w:rFonts w:ascii="宋体" w:hAnsi="宋体" w:cs="宋体" w:hint="eastAsia"/>
                <w:kern w:val="0"/>
                <w:sz w:val="24"/>
              </w:rPr>
              <w:t>年   月   日</w:t>
            </w:r>
          </w:p>
          <w:p w:rsidR="00112696" w:rsidRPr="00CE6B24" w:rsidRDefault="00112696">
            <w:pPr>
              <w:spacing w:line="280" w:lineRule="exact"/>
            </w:pPr>
          </w:p>
          <w:p w:rsidR="00112696" w:rsidRPr="00CE6B24" w:rsidRDefault="00112696">
            <w:pPr>
              <w:spacing w:line="280" w:lineRule="exact"/>
            </w:pPr>
          </w:p>
          <w:p w:rsidR="00112696" w:rsidRPr="00CE6B24" w:rsidRDefault="00112696">
            <w:pPr>
              <w:spacing w:line="280" w:lineRule="exact"/>
            </w:pPr>
          </w:p>
          <w:p w:rsidR="00112696" w:rsidRPr="00CE6B24" w:rsidRDefault="00112696">
            <w:pPr>
              <w:spacing w:line="280" w:lineRule="exact"/>
            </w:pPr>
          </w:p>
          <w:p w:rsidR="00112696" w:rsidRPr="00CE6B24" w:rsidRDefault="00112696">
            <w:pPr>
              <w:spacing w:line="280" w:lineRule="exact"/>
            </w:pPr>
          </w:p>
          <w:p w:rsidR="00112696" w:rsidRPr="00CE6B24" w:rsidRDefault="00112696">
            <w:pPr>
              <w:spacing w:line="280" w:lineRule="exact"/>
            </w:pPr>
          </w:p>
          <w:p w:rsidR="00112696" w:rsidRPr="00CE6B24" w:rsidRDefault="00112696">
            <w:pPr>
              <w:spacing w:line="280" w:lineRule="exact"/>
            </w:pPr>
          </w:p>
          <w:p w:rsidR="00112696" w:rsidRPr="00CE6B24" w:rsidRDefault="005978CB">
            <w:pPr>
              <w:spacing w:line="320" w:lineRule="exact"/>
              <w:ind w:firstLine="645"/>
            </w:pPr>
            <w:r w:rsidRPr="00CE6B24">
              <w:rPr>
                <w:rFonts w:hint="eastAsia"/>
              </w:rPr>
              <w:t>单位领导（签名）</w:t>
            </w:r>
            <w:r w:rsidRPr="00CE6B24">
              <w:rPr>
                <w:rFonts w:hint="eastAsia"/>
              </w:rPr>
              <w:t xml:space="preserve">                               </w:t>
            </w:r>
            <w:r w:rsidRPr="00CE6B24">
              <w:rPr>
                <w:rFonts w:hint="eastAsia"/>
              </w:rPr>
              <w:t>所在单位（盖章）</w:t>
            </w:r>
          </w:p>
          <w:p w:rsidR="00112696" w:rsidRPr="00CE6B24" w:rsidRDefault="005978CB" w:rsidP="00F775CB">
            <w:pPr>
              <w:spacing w:line="320" w:lineRule="exact"/>
              <w:ind w:firstLineChars="2407" w:firstLine="5055"/>
            </w:pPr>
            <w:r w:rsidRPr="00CE6B24">
              <w:rPr>
                <w:rFonts w:hint="eastAsia"/>
              </w:rPr>
              <w:t xml:space="preserve">          </w:t>
            </w:r>
            <w:r w:rsidRPr="00CE6B24">
              <w:rPr>
                <w:rFonts w:hint="eastAsia"/>
              </w:rPr>
              <w:t>年</w:t>
            </w:r>
            <w:r w:rsidRPr="00CE6B24">
              <w:rPr>
                <w:rFonts w:hint="eastAsia"/>
              </w:rPr>
              <w:t xml:space="preserve">    </w:t>
            </w:r>
            <w:r w:rsidRPr="00CE6B24">
              <w:rPr>
                <w:rFonts w:hint="eastAsia"/>
              </w:rPr>
              <w:t>月</w:t>
            </w:r>
            <w:r w:rsidRPr="00CE6B24">
              <w:rPr>
                <w:rFonts w:hint="eastAsia"/>
              </w:rPr>
              <w:t xml:space="preserve">    </w:t>
            </w:r>
            <w:r w:rsidRPr="00CE6B24">
              <w:rPr>
                <w:rFonts w:hint="eastAsia"/>
              </w:rPr>
              <w:t>日</w:t>
            </w:r>
          </w:p>
        </w:tc>
      </w:tr>
      <w:tr w:rsidR="00112696" w:rsidRPr="00CE6B24" w:rsidTr="00492F4A">
        <w:trPr>
          <w:cantSplit/>
          <w:trHeight w:hRule="exact" w:val="2551"/>
        </w:trPr>
        <w:tc>
          <w:tcPr>
            <w:tcW w:w="1187" w:type="dxa"/>
            <w:vAlign w:val="center"/>
          </w:tcPr>
          <w:p w:rsidR="00112696" w:rsidRPr="00CE6B24" w:rsidRDefault="005978CB">
            <w:pPr>
              <w:jc w:val="center"/>
            </w:pPr>
            <w:r w:rsidRPr="00CE6B24">
              <w:rPr>
                <w:rFonts w:hint="eastAsia"/>
              </w:rPr>
              <w:t xml:space="preserve">  </w:t>
            </w:r>
            <w:r w:rsidRPr="00CE6B24">
              <w:rPr>
                <w:rFonts w:hint="eastAsia"/>
              </w:rPr>
              <w:t>县（市）</w:t>
            </w:r>
          </w:p>
          <w:p w:rsidR="00112696" w:rsidRPr="00CE6B24" w:rsidRDefault="005978CB">
            <w:pPr>
              <w:ind w:firstLineChars="100" w:firstLine="210"/>
            </w:pPr>
            <w:r w:rsidRPr="00CE6B24">
              <w:rPr>
                <w:rFonts w:hint="eastAsia"/>
              </w:rPr>
              <w:t>区、开</w:t>
            </w:r>
          </w:p>
          <w:p w:rsidR="00112696" w:rsidRPr="00CE6B24" w:rsidRDefault="005978CB">
            <w:pPr>
              <w:jc w:val="center"/>
            </w:pPr>
            <w:r w:rsidRPr="00CE6B24">
              <w:rPr>
                <w:rFonts w:hint="eastAsia"/>
              </w:rPr>
              <w:t>发区人</w:t>
            </w:r>
          </w:p>
          <w:p w:rsidR="00112696" w:rsidRPr="00CE6B24" w:rsidRDefault="005978CB">
            <w:pPr>
              <w:jc w:val="center"/>
            </w:pPr>
            <w:r w:rsidRPr="00CE6B24">
              <w:rPr>
                <w:rFonts w:hint="eastAsia"/>
              </w:rPr>
              <w:t>社部门</w:t>
            </w:r>
          </w:p>
          <w:p w:rsidR="00112696" w:rsidRPr="00CE6B24" w:rsidRDefault="005978CB">
            <w:pPr>
              <w:jc w:val="center"/>
            </w:pPr>
            <w:r w:rsidRPr="00CE6B24">
              <w:rPr>
                <w:rFonts w:hint="eastAsia"/>
              </w:rPr>
              <w:t>审核</w:t>
            </w:r>
          </w:p>
          <w:p w:rsidR="00112696" w:rsidRPr="00CE6B24" w:rsidRDefault="005978CB">
            <w:pPr>
              <w:jc w:val="center"/>
            </w:pPr>
            <w:r w:rsidRPr="00CE6B24">
              <w:rPr>
                <w:rFonts w:hint="eastAsia"/>
              </w:rPr>
              <w:t>意见</w:t>
            </w:r>
          </w:p>
        </w:tc>
        <w:tc>
          <w:tcPr>
            <w:tcW w:w="8118" w:type="dxa"/>
          </w:tcPr>
          <w:p w:rsidR="00112696" w:rsidRPr="00CE6B24" w:rsidRDefault="00112696"/>
          <w:p w:rsidR="00112696" w:rsidRPr="00CE6B24" w:rsidRDefault="00112696"/>
          <w:p w:rsidR="00112696" w:rsidRPr="00CE6B24" w:rsidRDefault="00112696"/>
          <w:p w:rsidR="00112696" w:rsidRPr="00CE6B24" w:rsidRDefault="00112696"/>
          <w:p w:rsidR="00112696" w:rsidRPr="00CE6B24" w:rsidRDefault="00112696">
            <w:pPr>
              <w:widowControl/>
              <w:spacing w:line="408" w:lineRule="auto"/>
              <w:ind w:firstLineChars="300" w:firstLine="720"/>
              <w:rPr>
                <w:rFonts w:ascii="宋体" w:hAnsi="宋体" w:cs="宋体"/>
                <w:kern w:val="0"/>
                <w:sz w:val="24"/>
              </w:rPr>
            </w:pPr>
          </w:p>
          <w:p w:rsidR="00112696" w:rsidRPr="00CE6B24" w:rsidRDefault="005978CB">
            <w:pPr>
              <w:widowControl/>
              <w:spacing w:line="408" w:lineRule="auto"/>
              <w:ind w:firstLineChars="300" w:firstLine="720"/>
              <w:rPr>
                <w:rFonts w:ascii="宋体" w:hAnsi="宋体" w:cs="宋体"/>
                <w:kern w:val="0"/>
                <w:sz w:val="24"/>
              </w:rPr>
            </w:pPr>
            <w:r w:rsidRPr="00CE6B24">
              <w:rPr>
                <w:rFonts w:ascii="宋体" w:hAnsi="宋体" w:cs="宋体" w:hint="eastAsia"/>
                <w:kern w:val="0"/>
                <w:sz w:val="24"/>
              </w:rPr>
              <w:t>批准人（签字）：               （公章）</w:t>
            </w:r>
          </w:p>
          <w:p w:rsidR="00112696" w:rsidRPr="00CE6B24" w:rsidRDefault="005978CB">
            <w:r w:rsidRPr="00CE6B24">
              <w:rPr>
                <w:rFonts w:ascii="宋体" w:hAnsi="宋体" w:cs="宋体" w:hint="eastAsia"/>
                <w:kern w:val="0"/>
                <w:sz w:val="24"/>
              </w:rPr>
              <w:t xml:space="preserve">                                        年   月   日</w:t>
            </w:r>
          </w:p>
          <w:p w:rsidR="00112696" w:rsidRPr="00CE6B24" w:rsidRDefault="00112696"/>
          <w:p w:rsidR="00112696" w:rsidRPr="00CE6B24" w:rsidRDefault="00112696"/>
          <w:p w:rsidR="00112696" w:rsidRPr="00CE6B24" w:rsidRDefault="00112696"/>
          <w:p w:rsidR="00112696" w:rsidRPr="00CE6B24" w:rsidRDefault="00112696"/>
          <w:p w:rsidR="00112696" w:rsidRPr="00CE6B24" w:rsidRDefault="00112696"/>
          <w:p w:rsidR="00112696" w:rsidRPr="00CE6B24" w:rsidRDefault="00112696"/>
          <w:p w:rsidR="00112696" w:rsidRPr="00CE6B24" w:rsidRDefault="005978CB">
            <w:pPr>
              <w:ind w:firstLineChars="2900" w:firstLine="6090"/>
            </w:pPr>
            <w:r w:rsidRPr="00CE6B24">
              <w:rPr>
                <w:rFonts w:hint="eastAsia"/>
              </w:rPr>
              <w:t>（盖章）</w:t>
            </w:r>
          </w:p>
          <w:p w:rsidR="00112696" w:rsidRPr="00CE6B24" w:rsidRDefault="00112696">
            <w:pPr>
              <w:ind w:firstLineChars="2900" w:firstLine="6090"/>
            </w:pPr>
          </w:p>
          <w:p w:rsidR="00112696" w:rsidRPr="00CE6B24" w:rsidRDefault="005978CB">
            <w:pPr>
              <w:ind w:firstLineChars="2900" w:firstLine="6090"/>
            </w:pPr>
            <w:r w:rsidRPr="00CE6B24">
              <w:rPr>
                <w:rFonts w:hint="eastAsia"/>
              </w:rPr>
              <w:t>年</w:t>
            </w:r>
            <w:r w:rsidRPr="00CE6B24">
              <w:rPr>
                <w:rFonts w:hint="eastAsia"/>
              </w:rPr>
              <w:t xml:space="preserve">    </w:t>
            </w:r>
            <w:r w:rsidRPr="00CE6B24">
              <w:rPr>
                <w:rFonts w:hint="eastAsia"/>
              </w:rPr>
              <w:t>月</w:t>
            </w:r>
            <w:r w:rsidRPr="00CE6B24">
              <w:rPr>
                <w:rFonts w:hint="eastAsia"/>
              </w:rPr>
              <w:t xml:space="preserve">    </w:t>
            </w:r>
            <w:r w:rsidRPr="00CE6B24">
              <w:rPr>
                <w:rFonts w:hint="eastAsia"/>
              </w:rPr>
              <w:t>日</w:t>
            </w:r>
          </w:p>
        </w:tc>
      </w:tr>
      <w:tr w:rsidR="00112696" w:rsidRPr="00CE6B24" w:rsidTr="00492F4A">
        <w:trPr>
          <w:cantSplit/>
          <w:trHeight w:val="2551"/>
        </w:trPr>
        <w:tc>
          <w:tcPr>
            <w:tcW w:w="1187" w:type="dxa"/>
            <w:vAlign w:val="center"/>
          </w:tcPr>
          <w:p w:rsidR="00112696" w:rsidRPr="00CE6B24" w:rsidRDefault="005978CB">
            <w:pPr>
              <w:widowControl/>
              <w:spacing w:line="408" w:lineRule="auto"/>
              <w:jc w:val="center"/>
              <w:rPr>
                <w:rFonts w:ascii="宋体" w:hAnsi="宋体" w:cs="宋体"/>
                <w:kern w:val="0"/>
                <w:sz w:val="24"/>
              </w:rPr>
            </w:pPr>
            <w:r w:rsidRPr="00CE6B24">
              <w:rPr>
                <w:rFonts w:ascii="宋体" w:hAnsi="宋体" w:cs="宋体" w:hint="eastAsia"/>
                <w:kern w:val="0"/>
                <w:sz w:val="24"/>
              </w:rPr>
              <w:t>专家评</w:t>
            </w:r>
          </w:p>
          <w:p w:rsidR="00112696" w:rsidRPr="00CE6B24" w:rsidRDefault="005978CB">
            <w:pPr>
              <w:widowControl/>
              <w:spacing w:line="408" w:lineRule="auto"/>
              <w:jc w:val="center"/>
              <w:rPr>
                <w:rFonts w:ascii="宋体" w:hAnsi="宋体" w:cs="宋体"/>
                <w:kern w:val="0"/>
                <w:sz w:val="24"/>
              </w:rPr>
            </w:pPr>
            <w:r w:rsidRPr="00CE6B24">
              <w:rPr>
                <w:rFonts w:ascii="宋体" w:hAnsi="宋体" w:cs="宋体" w:hint="eastAsia"/>
                <w:kern w:val="0"/>
                <w:sz w:val="24"/>
              </w:rPr>
              <w:t>委会</w:t>
            </w:r>
          </w:p>
          <w:p w:rsidR="00112696" w:rsidRPr="00CE6B24" w:rsidRDefault="005978CB">
            <w:pPr>
              <w:spacing w:line="280" w:lineRule="exact"/>
              <w:jc w:val="center"/>
              <w:rPr>
                <w:b/>
                <w:bCs/>
              </w:rPr>
            </w:pPr>
            <w:r w:rsidRPr="00CE6B24">
              <w:rPr>
                <w:rFonts w:ascii="宋体" w:hAnsi="宋体" w:cs="宋体" w:hint="eastAsia"/>
                <w:kern w:val="0"/>
                <w:sz w:val="24"/>
              </w:rPr>
              <w:t>意见</w:t>
            </w:r>
          </w:p>
        </w:tc>
        <w:tc>
          <w:tcPr>
            <w:tcW w:w="8118" w:type="dxa"/>
          </w:tcPr>
          <w:p w:rsidR="00112696" w:rsidRPr="00CE6B24" w:rsidRDefault="00112696"/>
          <w:p w:rsidR="00112696" w:rsidRPr="00CE6B24" w:rsidRDefault="00112696"/>
          <w:p w:rsidR="00112696" w:rsidRPr="00CE6B24" w:rsidRDefault="00112696"/>
          <w:p w:rsidR="00112696" w:rsidRPr="00CE6B24" w:rsidRDefault="00112696">
            <w:pPr>
              <w:widowControl/>
              <w:spacing w:line="408" w:lineRule="auto"/>
              <w:ind w:firstLineChars="300" w:firstLine="720"/>
              <w:rPr>
                <w:rFonts w:ascii="宋体" w:hAnsi="宋体" w:cs="宋体"/>
                <w:kern w:val="0"/>
                <w:sz w:val="24"/>
              </w:rPr>
            </w:pPr>
          </w:p>
          <w:p w:rsidR="00112696" w:rsidRPr="00CE6B24" w:rsidRDefault="00112696">
            <w:pPr>
              <w:widowControl/>
              <w:spacing w:line="408" w:lineRule="auto"/>
              <w:ind w:firstLineChars="300" w:firstLine="720"/>
              <w:rPr>
                <w:rFonts w:ascii="宋体" w:hAnsi="宋体" w:cs="宋体"/>
                <w:kern w:val="0"/>
                <w:sz w:val="24"/>
              </w:rPr>
            </w:pPr>
          </w:p>
          <w:p w:rsidR="00112696" w:rsidRPr="00CE6B24" w:rsidRDefault="005978CB">
            <w:pPr>
              <w:widowControl/>
              <w:spacing w:line="408" w:lineRule="auto"/>
              <w:ind w:firstLineChars="300" w:firstLine="720"/>
              <w:rPr>
                <w:rFonts w:ascii="宋体" w:hAnsi="宋体" w:cs="宋体"/>
                <w:kern w:val="0"/>
                <w:sz w:val="24"/>
              </w:rPr>
            </w:pPr>
            <w:r w:rsidRPr="00CE6B24">
              <w:rPr>
                <w:rFonts w:ascii="宋体" w:hAnsi="宋体" w:cs="宋体" w:hint="eastAsia"/>
                <w:kern w:val="0"/>
                <w:sz w:val="24"/>
              </w:rPr>
              <w:t>评委会主任（签字）：               （公章）</w:t>
            </w:r>
          </w:p>
          <w:p w:rsidR="00112696" w:rsidRPr="00CE6B24" w:rsidRDefault="005978CB">
            <w:r w:rsidRPr="00CE6B24">
              <w:rPr>
                <w:rFonts w:ascii="宋体" w:hAnsi="宋体" w:cs="宋体" w:hint="eastAsia"/>
                <w:kern w:val="0"/>
                <w:sz w:val="24"/>
              </w:rPr>
              <w:t xml:space="preserve">                                        年   月   日</w:t>
            </w:r>
          </w:p>
        </w:tc>
      </w:tr>
      <w:tr w:rsidR="00112696" w:rsidRPr="00CE6B24" w:rsidTr="00492F4A">
        <w:trPr>
          <w:cantSplit/>
          <w:trHeight w:val="2551"/>
        </w:trPr>
        <w:tc>
          <w:tcPr>
            <w:tcW w:w="1187" w:type="dxa"/>
            <w:vAlign w:val="center"/>
          </w:tcPr>
          <w:p w:rsidR="00112696" w:rsidRPr="00CE6B24" w:rsidRDefault="005978CB">
            <w:pPr>
              <w:widowControl/>
              <w:spacing w:line="408" w:lineRule="auto"/>
              <w:jc w:val="center"/>
              <w:rPr>
                <w:rFonts w:ascii="宋体" w:hAnsi="宋体" w:cs="宋体"/>
                <w:kern w:val="0"/>
                <w:sz w:val="24"/>
              </w:rPr>
            </w:pPr>
            <w:r w:rsidRPr="00CE6B24">
              <w:rPr>
                <w:rFonts w:ascii="宋体" w:hAnsi="宋体" w:cs="宋体" w:hint="eastAsia"/>
                <w:kern w:val="0"/>
                <w:sz w:val="24"/>
              </w:rPr>
              <w:t>市人力资源和社会保障局</w:t>
            </w:r>
          </w:p>
          <w:p w:rsidR="00112696" w:rsidRPr="00CE6B24" w:rsidRDefault="005978CB">
            <w:pPr>
              <w:spacing w:line="280" w:lineRule="exact"/>
              <w:jc w:val="center"/>
            </w:pPr>
            <w:r w:rsidRPr="00CE6B24">
              <w:rPr>
                <w:rFonts w:ascii="宋体" w:hAnsi="宋体" w:cs="宋体" w:hint="eastAsia"/>
                <w:kern w:val="0"/>
                <w:sz w:val="24"/>
              </w:rPr>
              <w:t>意见</w:t>
            </w:r>
          </w:p>
        </w:tc>
        <w:tc>
          <w:tcPr>
            <w:tcW w:w="8118" w:type="dxa"/>
          </w:tcPr>
          <w:p w:rsidR="00112696" w:rsidRPr="00CE6B24" w:rsidRDefault="00112696">
            <w:pPr>
              <w:widowControl/>
              <w:spacing w:line="408" w:lineRule="auto"/>
              <w:ind w:firstLineChars="300" w:firstLine="720"/>
              <w:jc w:val="left"/>
              <w:rPr>
                <w:rFonts w:ascii="宋体" w:hAnsi="宋体" w:cs="宋体"/>
                <w:kern w:val="0"/>
                <w:sz w:val="24"/>
                <w:szCs w:val="22"/>
              </w:rPr>
            </w:pPr>
          </w:p>
          <w:p w:rsidR="00112696" w:rsidRPr="00CE6B24" w:rsidRDefault="00112696">
            <w:pPr>
              <w:widowControl/>
              <w:spacing w:line="408" w:lineRule="auto"/>
              <w:ind w:firstLineChars="300" w:firstLine="720"/>
              <w:jc w:val="left"/>
              <w:rPr>
                <w:rFonts w:ascii="宋体" w:hAnsi="宋体" w:cs="宋体"/>
                <w:kern w:val="0"/>
                <w:sz w:val="24"/>
                <w:szCs w:val="22"/>
              </w:rPr>
            </w:pPr>
          </w:p>
          <w:p w:rsidR="00112696" w:rsidRPr="00CE6B24" w:rsidRDefault="00112696">
            <w:pPr>
              <w:widowControl/>
              <w:spacing w:line="408" w:lineRule="auto"/>
              <w:ind w:firstLineChars="300" w:firstLine="720"/>
              <w:jc w:val="left"/>
              <w:rPr>
                <w:rFonts w:ascii="宋体" w:hAnsi="宋体" w:cs="宋体"/>
                <w:kern w:val="0"/>
                <w:sz w:val="24"/>
                <w:szCs w:val="22"/>
              </w:rPr>
            </w:pPr>
          </w:p>
          <w:p w:rsidR="00112696" w:rsidRPr="00CE6B24" w:rsidRDefault="005978CB">
            <w:pPr>
              <w:widowControl/>
              <w:spacing w:line="408" w:lineRule="auto"/>
              <w:ind w:leftChars="342" w:left="4798" w:hangingChars="1700" w:hanging="4080"/>
              <w:jc w:val="left"/>
            </w:pPr>
            <w:r w:rsidRPr="00CE6B24">
              <w:rPr>
                <w:rFonts w:ascii="宋体" w:hAnsi="宋体" w:cs="宋体" w:hint="eastAsia"/>
                <w:kern w:val="0"/>
                <w:sz w:val="24"/>
                <w:szCs w:val="22"/>
              </w:rPr>
              <w:t>批准人（签字）：                  （公章）                           年   月   日</w:t>
            </w:r>
          </w:p>
        </w:tc>
      </w:tr>
    </w:tbl>
    <w:p w:rsidR="00112696" w:rsidRPr="00CE6B24" w:rsidRDefault="00112696">
      <w:pPr>
        <w:ind w:firstLine="420"/>
        <w:sectPr w:rsidR="00112696" w:rsidRPr="00CE6B24">
          <w:pgSz w:w="11906" w:h="16838"/>
          <w:pgMar w:top="1440" w:right="1800" w:bottom="1440" w:left="1800" w:header="851" w:footer="992" w:gutter="0"/>
          <w:cols w:space="720"/>
          <w:docGrid w:type="lines" w:linePitch="312"/>
        </w:sectPr>
      </w:pPr>
    </w:p>
    <w:p w:rsidR="00112696" w:rsidRPr="00CE6B24" w:rsidRDefault="005978CB">
      <w:pPr>
        <w:rPr>
          <w:rFonts w:ascii="黑体" w:eastAsia="黑体" w:hAnsi="黑体"/>
          <w:sz w:val="32"/>
          <w:szCs w:val="32"/>
        </w:rPr>
      </w:pPr>
      <w:r w:rsidRPr="00CE6B24">
        <w:rPr>
          <w:rFonts w:ascii="黑体" w:eastAsia="黑体" w:hAnsi="黑体" w:hint="eastAsia"/>
          <w:sz w:val="32"/>
          <w:szCs w:val="32"/>
        </w:rPr>
        <w:lastRenderedPageBreak/>
        <w:t>附件</w:t>
      </w:r>
      <w:r w:rsidRPr="00CE6B24">
        <w:rPr>
          <w:rFonts w:ascii="黑体" w:eastAsia="黑体" w:hAnsi="黑体"/>
          <w:sz w:val="32"/>
          <w:szCs w:val="32"/>
        </w:rPr>
        <w:t>2</w:t>
      </w:r>
      <w:r w:rsidRPr="00CE6B24">
        <w:rPr>
          <w:rFonts w:ascii="黑体" w:eastAsia="黑体" w:hAnsi="黑体"/>
          <w:sz w:val="32"/>
          <w:szCs w:val="32"/>
        </w:rPr>
        <w:tab/>
      </w:r>
      <w:r w:rsidRPr="00CE6B24">
        <w:rPr>
          <w:rFonts w:ascii="黑体" w:eastAsia="黑体" w:hAnsi="黑体"/>
          <w:sz w:val="32"/>
          <w:szCs w:val="32"/>
        </w:rPr>
        <w:tab/>
      </w:r>
      <w:r w:rsidRPr="00CE6B24">
        <w:rPr>
          <w:rFonts w:ascii="黑体" w:eastAsia="黑体" w:hAnsi="黑体"/>
          <w:sz w:val="32"/>
          <w:szCs w:val="32"/>
        </w:rPr>
        <w:tab/>
      </w:r>
      <w:r w:rsidRPr="00CE6B24">
        <w:rPr>
          <w:rFonts w:ascii="黑体" w:eastAsia="黑体" w:hAnsi="黑体"/>
          <w:sz w:val="32"/>
          <w:szCs w:val="32"/>
        </w:rPr>
        <w:tab/>
      </w:r>
      <w:r w:rsidRPr="00CE6B24">
        <w:rPr>
          <w:rFonts w:ascii="黑体" w:eastAsia="黑体" w:hAnsi="黑体"/>
          <w:sz w:val="32"/>
          <w:szCs w:val="32"/>
        </w:rPr>
        <w:tab/>
      </w:r>
      <w:r w:rsidRPr="00CE6B24">
        <w:rPr>
          <w:rFonts w:ascii="黑体" w:eastAsia="黑体" w:hAnsi="黑体"/>
          <w:sz w:val="32"/>
          <w:szCs w:val="32"/>
        </w:rPr>
        <w:tab/>
      </w:r>
      <w:r w:rsidRPr="00CE6B24">
        <w:rPr>
          <w:rFonts w:ascii="黑体" w:eastAsia="黑体" w:hAnsi="黑体"/>
          <w:sz w:val="32"/>
          <w:szCs w:val="32"/>
        </w:rPr>
        <w:tab/>
      </w:r>
      <w:r w:rsidRPr="00CE6B24">
        <w:rPr>
          <w:rFonts w:ascii="黑体" w:eastAsia="黑体" w:hAnsi="黑体"/>
          <w:sz w:val="32"/>
          <w:szCs w:val="32"/>
        </w:rPr>
        <w:tab/>
      </w:r>
      <w:r w:rsidRPr="00CE6B24">
        <w:rPr>
          <w:rFonts w:ascii="黑体" w:eastAsia="黑体" w:hAnsi="黑体"/>
          <w:sz w:val="32"/>
          <w:szCs w:val="32"/>
        </w:rPr>
        <w:tab/>
      </w:r>
      <w:r w:rsidRPr="00CE6B24">
        <w:rPr>
          <w:rFonts w:ascii="黑体" w:eastAsia="黑体" w:hAnsi="黑体"/>
          <w:sz w:val="32"/>
          <w:szCs w:val="32"/>
        </w:rPr>
        <w:tab/>
      </w:r>
      <w:r w:rsidRPr="00CE6B24">
        <w:rPr>
          <w:rFonts w:ascii="黑体" w:eastAsia="黑体" w:hAnsi="黑体"/>
          <w:sz w:val="32"/>
          <w:szCs w:val="32"/>
        </w:rPr>
        <w:tab/>
      </w:r>
    </w:p>
    <w:p w:rsidR="00112696" w:rsidRPr="00CE6B24" w:rsidRDefault="005978CB">
      <w:pPr>
        <w:jc w:val="center"/>
        <w:rPr>
          <w:rFonts w:ascii="方正小标宋简体" w:eastAsia="方正小标宋简体" w:hAnsi="宋体"/>
          <w:sz w:val="36"/>
          <w:szCs w:val="36"/>
        </w:rPr>
      </w:pPr>
      <w:r w:rsidRPr="00CE6B24">
        <w:rPr>
          <w:rFonts w:ascii="方正小标宋简体" w:eastAsia="方正小标宋简体" w:hAnsi="宋体" w:hint="eastAsia"/>
          <w:sz w:val="36"/>
          <w:szCs w:val="36"/>
        </w:rPr>
        <w:t>合肥市学术和技术带头人及后备人选科研活动项目经费资助申请汇总表</w:t>
      </w:r>
    </w:p>
    <w:p w:rsidR="00112696" w:rsidRPr="00CE6B24" w:rsidRDefault="005978CB">
      <w:pPr>
        <w:rPr>
          <w:rFonts w:ascii="宋体" w:hAnsi="宋体"/>
        </w:rPr>
      </w:pPr>
      <w:r w:rsidRPr="00CE6B24">
        <w:rPr>
          <w:rFonts w:ascii="宋体" w:hAnsi="宋体" w:hint="eastAsia"/>
        </w:rPr>
        <w:t>单位（盖章）：</w:t>
      </w:r>
      <w:r w:rsidRPr="00CE6B24">
        <w:rPr>
          <w:rFonts w:ascii="宋体" w:hAnsi="宋体"/>
        </w:rPr>
        <w:t xml:space="preserve">                                                                           填表日期  </w:t>
      </w:r>
      <w:r w:rsidRPr="00CE6B24">
        <w:rPr>
          <w:rFonts w:ascii="宋体" w:hAnsi="宋体" w:hint="eastAsia"/>
        </w:rPr>
        <w:t xml:space="preserve">  </w:t>
      </w:r>
      <w:r w:rsidRPr="00CE6B24">
        <w:rPr>
          <w:rFonts w:ascii="宋体" w:hAnsi="宋体"/>
        </w:rPr>
        <w:t xml:space="preserve">年 </w:t>
      </w:r>
      <w:r w:rsidRPr="00CE6B24">
        <w:rPr>
          <w:rFonts w:ascii="宋体" w:hAnsi="宋体" w:hint="eastAsia"/>
        </w:rPr>
        <w:t xml:space="preserve">  </w:t>
      </w:r>
      <w:r w:rsidRPr="00CE6B24">
        <w:rPr>
          <w:rFonts w:ascii="宋体" w:hAnsi="宋体"/>
        </w:rPr>
        <w:t xml:space="preserve">月 </w:t>
      </w:r>
      <w:r w:rsidRPr="00CE6B24">
        <w:rPr>
          <w:rFonts w:ascii="宋体" w:hAnsi="宋体" w:hint="eastAsia"/>
        </w:rPr>
        <w:t xml:space="preserve">  </w:t>
      </w:r>
      <w:r w:rsidRPr="00CE6B24">
        <w:rPr>
          <w:rFonts w:ascii="宋体" w:hAnsi="宋体"/>
        </w:rPr>
        <w:t xml:space="preserve"> 日</w:t>
      </w:r>
    </w:p>
    <w:tbl>
      <w:tblPr>
        <w:tblW w:w="14100" w:type="dxa"/>
        <w:tblLook w:val="04A0"/>
      </w:tblPr>
      <w:tblGrid>
        <w:gridCol w:w="426"/>
        <w:gridCol w:w="1792"/>
        <w:gridCol w:w="838"/>
        <w:gridCol w:w="563"/>
        <w:gridCol w:w="756"/>
        <w:gridCol w:w="932"/>
        <w:gridCol w:w="1209"/>
        <w:gridCol w:w="709"/>
        <w:gridCol w:w="2268"/>
        <w:gridCol w:w="992"/>
        <w:gridCol w:w="1134"/>
        <w:gridCol w:w="1275"/>
        <w:gridCol w:w="1206"/>
      </w:tblGrid>
      <w:tr w:rsidR="00112696" w:rsidRPr="00CE6B24">
        <w:trPr>
          <w:trHeight w:val="76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112696" w:rsidRPr="00CE6B24" w:rsidRDefault="005978CB">
            <w:pPr>
              <w:widowControl/>
              <w:jc w:val="center"/>
              <w:rPr>
                <w:rFonts w:ascii="黑体" w:eastAsia="黑体" w:hAnsi="黑体" w:cs="宋体"/>
                <w:kern w:val="0"/>
                <w:szCs w:val="21"/>
              </w:rPr>
            </w:pPr>
            <w:r w:rsidRPr="00CE6B24">
              <w:rPr>
                <w:rFonts w:ascii="黑体" w:eastAsia="黑体" w:hAnsi="黑体" w:cs="宋体" w:hint="eastAsia"/>
                <w:kern w:val="0"/>
                <w:szCs w:val="21"/>
              </w:rPr>
              <w:t>序号</w:t>
            </w:r>
          </w:p>
        </w:tc>
        <w:tc>
          <w:tcPr>
            <w:tcW w:w="1792" w:type="dxa"/>
            <w:tcBorders>
              <w:top w:val="single" w:sz="4" w:space="0" w:color="auto"/>
              <w:left w:val="nil"/>
              <w:bottom w:val="single" w:sz="4" w:space="0" w:color="auto"/>
              <w:right w:val="single" w:sz="4" w:space="0" w:color="auto"/>
            </w:tcBorders>
            <w:shd w:val="clear" w:color="auto" w:fill="auto"/>
            <w:vAlign w:val="center"/>
          </w:tcPr>
          <w:p w:rsidR="00112696" w:rsidRPr="00CE6B24" w:rsidRDefault="005978CB">
            <w:pPr>
              <w:widowControl/>
              <w:jc w:val="center"/>
              <w:rPr>
                <w:rFonts w:ascii="黑体" w:eastAsia="黑体" w:hAnsi="黑体" w:cs="宋体"/>
                <w:kern w:val="0"/>
                <w:szCs w:val="21"/>
              </w:rPr>
            </w:pPr>
            <w:r w:rsidRPr="00CE6B24">
              <w:rPr>
                <w:rFonts w:ascii="黑体" w:eastAsia="黑体" w:hAnsi="黑体" w:cs="宋体" w:hint="eastAsia"/>
                <w:kern w:val="0"/>
                <w:szCs w:val="21"/>
              </w:rPr>
              <w:t>单位</w:t>
            </w:r>
          </w:p>
        </w:tc>
        <w:tc>
          <w:tcPr>
            <w:tcW w:w="838" w:type="dxa"/>
            <w:tcBorders>
              <w:top w:val="single" w:sz="4" w:space="0" w:color="auto"/>
              <w:left w:val="nil"/>
              <w:bottom w:val="single" w:sz="4" w:space="0" w:color="auto"/>
              <w:right w:val="single" w:sz="4" w:space="0" w:color="auto"/>
            </w:tcBorders>
            <w:shd w:val="clear" w:color="auto" w:fill="auto"/>
            <w:vAlign w:val="center"/>
          </w:tcPr>
          <w:p w:rsidR="00112696" w:rsidRPr="00CE6B24" w:rsidRDefault="005978CB">
            <w:pPr>
              <w:widowControl/>
              <w:jc w:val="center"/>
              <w:rPr>
                <w:rFonts w:ascii="黑体" w:eastAsia="黑体" w:hAnsi="黑体" w:cs="宋体"/>
                <w:kern w:val="0"/>
                <w:szCs w:val="21"/>
              </w:rPr>
            </w:pPr>
            <w:r w:rsidRPr="00CE6B24">
              <w:rPr>
                <w:rFonts w:ascii="黑体" w:eastAsia="黑体" w:hAnsi="黑体" w:cs="宋体" w:hint="eastAsia"/>
                <w:kern w:val="0"/>
                <w:szCs w:val="21"/>
              </w:rPr>
              <w:t>姓名</w:t>
            </w:r>
          </w:p>
        </w:tc>
        <w:tc>
          <w:tcPr>
            <w:tcW w:w="563" w:type="dxa"/>
            <w:tcBorders>
              <w:top w:val="single" w:sz="4" w:space="0" w:color="auto"/>
              <w:left w:val="nil"/>
              <w:bottom w:val="single" w:sz="4" w:space="0" w:color="auto"/>
              <w:right w:val="single" w:sz="4" w:space="0" w:color="auto"/>
            </w:tcBorders>
            <w:shd w:val="clear" w:color="auto" w:fill="auto"/>
            <w:vAlign w:val="center"/>
          </w:tcPr>
          <w:p w:rsidR="00112696" w:rsidRPr="00CE6B24" w:rsidRDefault="005978CB">
            <w:pPr>
              <w:widowControl/>
              <w:jc w:val="center"/>
              <w:rPr>
                <w:rFonts w:ascii="黑体" w:eastAsia="黑体" w:hAnsi="黑体" w:cs="宋体"/>
                <w:kern w:val="0"/>
                <w:szCs w:val="21"/>
              </w:rPr>
            </w:pPr>
            <w:r w:rsidRPr="00CE6B24">
              <w:rPr>
                <w:rFonts w:ascii="黑体" w:eastAsia="黑体" w:hAnsi="黑体" w:cs="宋体" w:hint="eastAsia"/>
                <w:kern w:val="0"/>
                <w:szCs w:val="21"/>
              </w:rPr>
              <w:t>性别</w:t>
            </w:r>
          </w:p>
        </w:tc>
        <w:tc>
          <w:tcPr>
            <w:tcW w:w="756" w:type="dxa"/>
            <w:tcBorders>
              <w:top w:val="single" w:sz="4" w:space="0" w:color="auto"/>
              <w:left w:val="nil"/>
              <w:bottom w:val="single" w:sz="4" w:space="0" w:color="auto"/>
              <w:right w:val="single" w:sz="4" w:space="0" w:color="auto"/>
            </w:tcBorders>
            <w:shd w:val="clear" w:color="auto" w:fill="auto"/>
            <w:vAlign w:val="center"/>
          </w:tcPr>
          <w:p w:rsidR="00112696" w:rsidRPr="00CE6B24" w:rsidRDefault="005978CB">
            <w:pPr>
              <w:widowControl/>
              <w:jc w:val="center"/>
              <w:rPr>
                <w:rFonts w:ascii="黑体" w:eastAsia="黑体" w:hAnsi="黑体" w:cs="宋体"/>
                <w:kern w:val="0"/>
                <w:szCs w:val="21"/>
              </w:rPr>
            </w:pPr>
            <w:r w:rsidRPr="00CE6B24">
              <w:rPr>
                <w:rFonts w:ascii="黑体" w:eastAsia="黑体" w:hAnsi="黑体" w:cs="宋体" w:hint="eastAsia"/>
                <w:kern w:val="0"/>
                <w:szCs w:val="21"/>
              </w:rPr>
              <w:t>出生年月</w:t>
            </w:r>
          </w:p>
        </w:tc>
        <w:tc>
          <w:tcPr>
            <w:tcW w:w="932" w:type="dxa"/>
            <w:tcBorders>
              <w:top w:val="single" w:sz="4" w:space="0" w:color="auto"/>
              <w:left w:val="nil"/>
              <w:bottom w:val="single" w:sz="4" w:space="0" w:color="auto"/>
              <w:right w:val="single" w:sz="4" w:space="0" w:color="auto"/>
            </w:tcBorders>
            <w:shd w:val="clear" w:color="auto" w:fill="auto"/>
            <w:vAlign w:val="center"/>
          </w:tcPr>
          <w:p w:rsidR="00112696" w:rsidRPr="00CE6B24" w:rsidRDefault="005978CB">
            <w:pPr>
              <w:widowControl/>
              <w:jc w:val="center"/>
              <w:rPr>
                <w:rFonts w:ascii="黑体" w:eastAsia="黑体" w:hAnsi="黑体" w:cs="宋体"/>
                <w:kern w:val="0"/>
                <w:szCs w:val="21"/>
              </w:rPr>
            </w:pPr>
            <w:r w:rsidRPr="00CE6B24">
              <w:rPr>
                <w:rFonts w:ascii="黑体" w:eastAsia="黑体" w:hAnsi="黑体" w:cs="宋体" w:hint="eastAsia"/>
                <w:kern w:val="0"/>
                <w:szCs w:val="21"/>
              </w:rPr>
              <w:t>学历学位</w:t>
            </w:r>
          </w:p>
        </w:tc>
        <w:tc>
          <w:tcPr>
            <w:tcW w:w="1209" w:type="dxa"/>
            <w:tcBorders>
              <w:top w:val="single" w:sz="4" w:space="0" w:color="auto"/>
              <w:left w:val="nil"/>
              <w:bottom w:val="single" w:sz="4" w:space="0" w:color="auto"/>
              <w:right w:val="single" w:sz="4" w:space="0" w:color="auto"/>
            </w:tcBorders>
            <w:shd w:val="clear" w:color="auto" w:fill="auto"/>
            <w:vAlign w:val="center"/>
          </w:tcPr>
          <w:p w:rsidR="00112696" w:rsidRPr="00CE6B24" w:rsidRDefault="005978CB">
            <w:pPr>
              <w:widowControl/>
              <w:jc w:val="center"/>
              <w:rPr>
                <w:rFonts w:ascii="黑体" w:eastAsia="黑体" w:hAnsi="黑体" w:cs="宋体"/>
                <w:kern w:val="0"/>
                <w:sz w:val="20"/>
                <w:szCs w:val="20"/>
              </w:rPr>
            </w:pPr>
            <w:r w:rsidRPr="00CE6B24">
              <w:rPr>
                <w:rFonts w:ascii="黑体" w:eastAsia="黑体" w:hAnsi="黑体" w:cs="宋体" w:hint="eastAsia"/>
                <w:kern w:val="0"/>
                <w:sz w:val="20"/>
                <w:szCs w:val="20"/>
              </w:rPr>
              <w:t>专业技术职务/职业技能等级</w:t>
            </w:r>
          </w:p>
        </w:tc>
        <w:tc>
          <w:tcPr>
            <w:tcW w:w="709" w:type="dxa"/>
            <w:tcBorders>
              <w:top w:val="single" w:sz="4" w:space="0" w:color="auto"/>
              <w:left w:val="nil"/>
              <w:bottom w:val="single" w:sz="4" w:space="0" w:color="auto"/>
              <w:right w:val="single" w:sz="4" w:space="0" w:color="auto"/>
            </w:tcBorders>
            <w:shd w:val="clear" w:color="auto" w:fill="auto"/>
            <w:vAlign w:val="center"/>
          </w:tcPr>
          <w:p w:rsidR="00112696" w:rsidRPr="00CE6B24" w:rsidRDefault="005978CB">
            <w:pPr>
              <w:widowControl/>
              <w:jc w:val="center"/>
              <w:rPr>
                <w:rFonts w:ascii="黑体" w:eastAsia="黑体" w:hAnsi="黑体" w:cs="宋体"/>
                <w:kern w:val="0"/>
                <w:szCs w:val="21"/>
              </w:rPr>
            </w:pPr>
            <w:r w:rsidRPr="00CE6B24">
              <w:rPr>
                <w:rFonts w:ascii="黑体" w:eastAsia="黑体" w:hAnsi="黑体" w:cs="宋体" w:hint="eastAsia"/>
                <w:kern w:val="0"/>
                <w:szCs w:val="21"/>
              </w:rPr>
              <w:t>类别</w:t>
            </w:r>
          </w:p>
        </w:tc>
        <w:tc>
          <w:tcPr>
            <w:tcW w:w="2268" w:type="dxa"/>
            <w:tcBorders>
              <w:top w:val="single" w:sz="4" w:space="0" w:color="auto"/>
              <w:left w:val="nil"/>
              <w:bottom w:val="single" w:sz="4" w:space="0" w:color="auto"/>
              <w:right w:val="single" w:sz="4" w:space="0" w:color="auto"/>
            </w:tcBorders>
            <w:shd w:val="clear" w:color="auto" w:fill="auto"/>
            <w:vAlign w:val="center"/>
          </w:tcPr>
          <w:p w:rsidR="00112696" w:rsidRPr="00CE6B24" w:rsidRDefault="005978CB">
            <w:pPr>
              <w:widowControl/>
              <w:jc w:val="center"/>
              <w:rPr>
                <w:rFonts w:ascii="黑体" w:eastAsia="黑体" w:hAnsi="黑体" w:cs="宋体"/>
                <w:kern w:val="0"/>
                <w:szCs w:val="21"/>
              </w:rPr>
            </w:pPr>
            <w:r w:rsidRPr="00CE6B24">
              <w:rPr>
                <w:rFonts w:ascii="黑体" w:eastAsia="黑体" w:hAnsi="黑体" w:cs="宋体" w:hint="eastAsia"/>
                <w:kern w:val="0"/>
                <w:szCs w:val="21"/>
              </w:rPr>
              <w:t>申请资助项目</w:t>
            </w:r>
          </w:p>
        </w:tc>
        <w:tc>
          <w:tcPr>
            <w:tcW w:w="992" w:type="dxa"/>
            <w:tcBorders>
              <w:top w:val="single" w:sz="4" w:space="0" w:color="auto"/>
              <w:left w:val="nil"/>
              <w:bottom w:val="single" w:sz="4" w:space="0" w:color="auto"/>
              <w:right w:val="single" w:sz="4" w:space="0" w:color="auto"/>
            </w:tcBorders>
            <w:shd w:val="clear" w:color="auto" w:fill="auto"/>
            <w:vAlign w:val="center"/>
          </w:tcPr>
          <w:p w:rsidR="00112696" w:rsidRPr="00CE6B24" w:rsidRDefault="005978CB">
            <w:pPr>
              <w:widowControl/>
              <w:jc w:val="center"/>
              <w:rPr>
                <w:rFonts w:ascii="黑体" w:eastAsia="黑体" w:hAnsi="黑体" w:cs="宋体"/>
                <w:kern w:val="0"/>
                <w:szCs w:val="21"/>
              </w:rPr>
            </w:pPr>
            <w:r w:rsidRPr="00CE6B24">
              <w:rPr>
                <w:rFonts w:ascii="黑体" w:eastAsia="黑体" w:hAnsi="黑体" w:cs="宋体" w:hint="eastAsia"/>
                <w:kern w:val="0"/>
                <w:szCs w:val="21"/>
              </w:rPr>
              <w:t>所属专业领域</w:t>
            </w:r>
          </w:p>
        </w:tc>
        <w:tc>
          <w:tcPr>
            <w:tcW w:w="1134" w:type="dxa"/>
            <w:tcBorders>
              <w:top w:val="single" w:sz="4" w:space="0" w:color="auto"/>
              <w:left w:val="nil"/>
              <w:bottom w:val="single" w:sz="4" w:space="0" w:color="auto"/>
              <w:right w:val="single" w:sz="4" w:space="0" w:color="auto"/>
            </w:tcBorders>
            <w:shd w:val="clear" w:color="auto" w:fill="auto"/>
            <w:vAlign w:val="center"/>
          </w:tcPr>
          <w:p w:rsidR="00112696" w:rsidRPr="00CE6B24" w:rsidRDefault="005978CB">
            <w:pPr>
              <w:widowControl/>
              <w:jc w:val="center"/>
              <w:rPr>
                <w:rFonts w:ascii="黑体" w:eastAsia="黑体" w:hAnsi="黑体" w:cs="宋体"/>
                <w:kern w:val="0"/>
                <w:szCs w:val="21"/>
              </w:rPr>
            </w:pPr>
            <w:r w:rsidRPr="00CE6B24">
              <w:rPr>
                <w:rFonts w:ascii="黑体" w:eastAsia="黑体" w:hAnsi="黑体" w:cs="宋体" w:hint="eastAsia"/>
                <w:kern w:val="0"/>
                <w:szCs w:val="21"/>
              </w:rPr>
              <w:t>申请经费（万）</w:t>
            </w:r>
          </w:p>
        </w:tc>
        <w:tc>
          <w:tcPr>
            <w:tcW w:w="1275" w:type="dxa"/>
            <w:tcBorders>
              <w:top w:val="single" w:sz="4" w:space="0" w:color="auto"/>
              <w:left w:val="nil"/>
              <w:bottom w:val="single" w:sz="4" w:space="0" w:color="auto"/>
              <w:right w:val="single" w:sz="4" w:space="0" w:color="auto"/>
            </w:tcBorders>
            <w:shd w:val="clear" w:color="auto" w:fill="auto"/>
            <w:vAlign w:val="center"/>
          </w:tcPr>
          <w:p w:rsidR="00112696" w:rsidRPr="00CE6B24" w:rsidRDefault="005978CB">
            <w:pPr>
              <w:widowControl/>
              <w:jc w:val="center"/>
              <w:rPr>
                <w:rFonts w:ascii="黑体" w:eastAsia="黑体" w:hAnsi="黑体" w:cs="宋体"/>
                <w:kern w:val="0"/>
                <w:szCs w:val="21"/>
              </w:rPr>
            </w:pPr>
            <w:r w:rsidRPr="00CE6B24">
              <w:rPr>
                <w:rFonts w:ascii="黑体" w:eastAsia="黑体" w:hAnsi="黑体" w:cs="宋体" w:hint="eastAsia"/>
                <w:kern w:val="0"/>
                <w:szCs w:val="21"/>
              </w:rPr>
              <w:t>联系电话</w:t>
            </w:r>
          </w:p>
        </w:tc>
        <w:tc>
          <w:tcPr>
            <w:tcW w:w="1206" w:type="dxa"/>
            <w:tcBorders>
              <w:top w:val="single" w:sz="4" w:space="0" w:color="auto"/>
              <w:left w:val="nil"/>
              <w:bottom w:val="single" w:sz="4" w:space="0" w:color="auto"/>
              <w:right w:val="single" w:sz="4" w:space="0" w:color="auto"/>
            </w:tcBorders>
            <w:shd w:val="clear" w:color="auto" w:fill="auto"/>
            <w:vAlign w:val="center"/>
          </w:tcPr>
          <w:p w:rsidR="00112696" w:rsidRPr="00CE6B24" w:rsidRDefault="005978CB">
            <w:pPr>
              <w:widowControl/>
              <w:jc w:val="center"/>
              <w:rPr>
                <w:rFonts w:ascii="黑体" w:eastAsia="黑体" w:hAnsi="黑体" w:cs="宋体"/>
                <w:kern w:val="0"/>
                <w:szCs w:val="21"/>
              </w:rPr>
            </w:pPr>
            <w:r w:rsidRPr="00CE6B24">
              <w:rPr>
                <w:rFonts w:ascii="黑体" w:eastAsia="黑体" w:hAnsi="黑体" w:cs="宋体" w:hint="eastAsia"/>
                <w:kern w:val="0"/>
                <w:szCs w:val="21"/>
              </w:rPr>
              <w:t>备注</w:t>
            </w:r>
          </w:p>
        </w:tc>
      </w:tr>
      <w:tr w:rsidR="00112696" w:rsidRPr="00CE6B24">
        <w:trPr>
          <w:trHeight w:val="600"/>
        </w:trPr>
        <w:tc>
          <w:tcPr>
            <w:tcW w:w="426" w:type="dxa"/>
            <w:tcBorders>
              <w:top w:val="nil"/>
              <w:left w:val="single" w:sz="4" w:space="0" w:color="auto"/>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792"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838"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563"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756"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932"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209"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rPr>
                <w:rFonts w:ascii="宋体" w:hAnsi="宋体" w:cs="宋体"/>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2268"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992"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206"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r>
      <w:tr w:rsidR="00112696" w:rsidRPr="00CE6B24">
        <w:trPr>
          <w:trHeight w:val="600"/>
        </w:trPr>
        <w:tc>
          <w:tcPr>
            <w:tcW w:w="426" w:type="dxa"/>
            <w:tcBorders>
              <w:top w:val="nil"/>
              <w:left w:val="single" w:sz="4" w:space="0" w:color="auto"/>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792"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838"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563"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756"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932"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209"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rPr>
                <w:rFonts w:ascii="宋体" w:hAnsi="宋体" w:cs="宋体"/>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2268"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992"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206"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r>
      <w:tr w:rsidR="00112696" w:rsidRPr="00CE6B24">
        <w:trPr>
          <w:trHeight w:val="600"/>
        </w:trPr>
        <w:tc>
          <w:tcPr>
            <w:tcW w:w="426" w:type="dxa"/>
            <w:tcBorders>
              <w:top w:val="nil"/>
              <w:left w:val="single" w:sz="4" w:space="0" w:color="auto"/>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792"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838"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563"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756"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932"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209"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rPr>
                <w:rFonts w:ascii="宋体" w:hAnsi="宋体" w:cs="宋体"/>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2268"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992"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206"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r>
      <w:tr w:rsidR="00112696" w:rsidRPr="00CE6B24">
        <w:trPr>
          <w:trHeight w:val="600"/>
        </w:trPr>
        <w:tc>
          <w:tcPr>
            <w:tcW w:w="426" w:type="dxa"/>
            <w:tcBorders>
              <w:top w:val="nil"/>
              <w:left w:val="single" w:sz="4" w:space="0" w:color="auto"/>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792"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838"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563"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756"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932"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209"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rPr>
                <w:rFonts w:ascii="宋体" w:hAnsi="宋体" w:cs="宋体"/>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2268"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992"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c>
          <w:tcPr>
            <w:tcW w:w="1206" w:type="dxa"/>
            <w:tcBorders>
              <w:top w:val="nil"/>
              <w:left w:val="nil"/>
              <w:bottom w:val="single" w:sz="4" w:space="0" w:color="auto"/>
              <w:right w:val="single" w:sz="4" w:space="0" w:color="auto"/>
            </w:tcBorders>
            <w:shd w:val="clear" w:color="auto" w:fill="auto"/>
            <w:vAlign w:val="center"/>
          </w:tcPr>
          <w:p w:rsidR="00112696" w:rsidRPr="00CE6B24" w:rsidRDefault="00112696">
            <w:pPr>
              <w:widowControl/>
              <w:jc w:val="center"/>
              <w:rPr>
                <w:rFonts w:ascii="宋体" w:hAnsi="宋体" w:cs="宋体"/>
                <w:kern w:val="0"/>
                <w:sz w:val="18"/>
                <w:szCs w:val="18"/>
              </w:rPr>
            </w:pPr>
          </w:p>
        </w:tc>
      </w:tr>
    </w:tbl>
    <w:p w:rsidR="00112696" w:rsidRPr="00CE6B24" w:rsidRDefault="005978CB">
      <w:pPr>
        <w:rPr>
          <w:rFonts w:ascii="宋体" w:hAnsi="宋体"/>
        </w:rPr>
      </w:pPr>
      <w:r w:rsidRPr="00CE6B24">
        <w:rPr>
          <w:rFonts w:ascii="宋体" w:hAnsi="宋体" w:hint="eastAsia"/>
        </w:rPr>
        <w:t>（</w:t>
      </w:r>
      <w:r w:rsidRPr="00CE6B24">
        <w:rPr>
          <w:rFonts w:ascii="宋体" w:hAnsi="宋体"/>
        </w:rPr>
        <w:t>1）出生年月：用公历，格式如“197501”。</w:t>
      </w:r>
    </w:p>
    <w:p w:rsidR="00112696" w:rsidRPr="00CE6B24" w:rsidRDefault="005978CB">
      <w:pPr>
        <w:rPr>
          <w:rFonts w:ascii="宋体" w:hAnsi="宋体"/>
        </w:rPr>
      </w:pPr>
      <w:r w:rsidRPr="00CE6B24">
        <w:rPr>
          <w:rFonts w:ascii="宋体" w:hAnsi="宋体" w:hint="eastAsia"/>
        </w:rPr>
        <w:t>（</w:t>
      </w:r>
      <w:r w:rsidRPr="00CE6B24">
        <w:rPr>
          <w:rFonts w:ascii="宋体" w:hAnsi="宋体"/>
        </w:rPr>
        <w:t>2）学历学位：格式如“研究生/硕士”、“本科/学士”等。</w:t>
      </w:r>
    </w:p>
    <w:p w:rsidR="00112696" w:rsidRPr="00CE6B24" w:rsidRDefault="005978CB">
      <w:pPr>
        <w:rPr>
          <w:rFonts w:ascii="宋体" w:hAnsi="宋体"/>
        </w:rPr>
      </w:pPr>
      <w:r w:rsidRPr="00CE6B24">
        <w:rPr>
          <w:rFonts w:ascii="宋体" w:hAnsi="宋体" w:hint="eastAsia"/>
        </w:rPr>
        <w:t>（</w:t>
      </w:r>
      <w:r w:rsidRPr="00CE6B24">
        <w:rPr>
          <w:rFonts w:ascii="宋体" w:hAnsi="宋体"/>
        </w:rPr>
        <w:t>3）专业技术职务/职业技能等级：专业技术职务按照职称系列所聘职务填写，如有两种以上专业技术职务，请填写主要岗位所聘职务。职业技能分为初级工、中级工、高级工、技师、高级技师5个等级。如获得多个职业（工种）职业资格证书的，以所从事的主要职业（工种）或工作业绩突出的职业（工种）填写；同职业（工种）证书以获得的最高等级填写。</w:t>
      </w:r>
    </w:p>
    <w:p w:rsidR="00112696" w:rsidRPr="00CE6B24" w:rsidRDefault="005978CB">
      <w:pPr>
        <w:rPr>
          <w:rFonts w:ascii="宋体" w:hAnsi="宋体"/>
        </w:rPr>
      </w:pPr>
      <w:r w:rsidRPr="00CE6B24">
        <w:rPr>
          <w:rFonts w:ascii="宋体" w:hAnsi="宋体" w:hint="eastAsia"/>
        </w:rPr>
        <w:t>（</w:t>
      </w:r>
      <w:r w:rsidRPr="00CE6B24">
        <w:rPr>
          <w:rFonts w:ascii="宋体" w:hAnsi="宋体"/>
        </w:rPr>
        <w:t>4）类别：填写“带头人”或“后备人选”。</w:t>
      </w:r>
    </w:p>
    <w:p w:rsidR="00112696" w:rsidRPr="00CE6B24" w:rsidRDefault="005978CB">
      <w:pPr>
        <w:rPr>
          <w:rFonts w:ascii="宋体" w:hAnsi="宋体"/>
        </w:rPr>
      </w:pPr>
      <w:r w:rsidRPr="00CE6B24">
        <w:rPr>
          <w:rFonts w:ascii="宋体" w:hAnsi="宋体" w:hint="eastAsia"/>
        </w:rPr>
        <w:t>（</w:t>
      </w:r>
      <w:r w:rsidRPr="00CE6B24">
        <w:rPr>
          <w:rFonts w:ascii="宋体" w:hAnsi="宋体"/>
        </w:rPr>
        <w:t>5）所属专业领域：系指申报科研项目所属专业领域，包括建设工程、计算机及信息工程、安全工程、装备制造、化工/新材料、节能环保、社会科研、农业技术、医疗卫生、文化艺术、新闻出版、高等教育、中小学教育等。</w:t>
      </w:r>
    </w:p>
    <w:p w:rsidR="00112696" w:rsidRPr="00CE6B24" w:rsidRDefault="005978CB">
      <w:pPr>
        <w:rPr>
          <w:rFonts w:ascii="宋体" w:hAnsi="宋体"/>
        </w:rPr>
      </w:pPr>
      <w:r w:rsidRPr="00CE6B24">
        <w:rPr>
          <w:rFonts w:ascii="宋体" w:hAnsi="宋体" w:hint="eastAsia"/>
        </w:rPr>
        <w:t>（</w:t>
      </w:r>
      <w:r w:rsidRPr="00CE6B24">
        <w:rPr>
          <w:rFonts w:ascii="宋体" w:hAnsi="宋体"/>
        </w:rPr>
        <w:t>6）联系电话须为申请人本人手机号码，如需安排其他人员协助申报的，可在备注栏中注明姓名和联系方式。</w:t>
      </w:r>
    </w:p>
    <w:p w:rsidR="00112696" w:rsidRPr="00CE6B24" w:rsidRDefault="005978CB">
      <w:pPr>
        <w:rPr>
          <w:rFonts w:ascii="宋体" w:hAnsi="宋体"/>
        </w:rPr>
      </w:pPr>
      <w:r w:rsidRPr="00CE6B24">
        <w:rPr>
          <w:rFonts w:ascii="宋体" w:hAnsi="宋体" w:hint="eastAsia"/>
        </w:rPr>
        <w:t>（</w:t>
      </w:r>
      <w:r w:rsidRPr="00CE6B24">
        <w:rPr>
          <w:rFonts w:ascii="宋体" w:hAnsi="宋体"/>
        </w:rPr>
        <w:t>7）以上信息须与附件1相关内容保持一致。</w:t>
      </w:r>
    </w:p>
    <w:sectPr w:rsidR="00112696" w:rsidRPr="00CE6B24" w:rsidSect="00112696">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72B" w:rsidRPr="00715F6D" w:rsidRDefault="000B472B" w:rsidP="00F775CB">
      <w:pPr>
        <w:rPr>
          <w:szCs w:val="21"/>
        </w:rPr>
      </w:pPr>
      <w:r>
        <w:separator/>
      </w:r>
    </w:p>
  </w:endnote>
  <w:endnote w:type="continuationSeparator" w:id="0">
    <w:p w:rsidR="000B472B" w:rsidRPr="00715F6D" w:rsidRDefault="000B472B" w:rsidP="00F775CB">
      <w:pPr>
        <w:rPr>
          <w:szCs w:val="21"/>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楷体">
    <w:altName w:val="hakuyoxingshu7000"/>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Dotum">
    <w:altName w:val="돋움"/>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72B" w:rsidRPr="00715F6D" w:rsidRDefault="000B472B" w:rsidP="00F775CB">
      <w:pPr>
        <w:rPr>
          <w:szCs w:val="21"/>
        </w:rPr>
      </w:pPr>
      <w:r>
        <w:separator/>
      </w:r>
    </w:p>
  </w:footnote>
  <w:footnote w:type="continuationSeparator" w:id="0">
    <w:p w:rsidR="000B472B" w:rsidRPr="00715F6D" w:rsidRDefault="000B472B" w:rsidP="00F775CB">
      <w:pPr>
        <w:rPr>
          <w:szCs w:val="21"/>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8E9B26"/>
    <w:multiLevelType w:val="singleLevel"/>
    <w:tmpl w:val="608E9B26"/>
    <w:lvl w:ilvl="0">
      <w:start w:val="1"/>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nknown">
    <w15:presenceInfo w15:providerId="None" w15:userId="Unknown"/>
  </w15:person>
  <w15:person w15:author="陈淑云">
    <w15:presenceInfo w15:providerId="None" w15:userId="陈淑云"/>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3193588"/>
    <w:rsid w:val="000B472B"/>
    <w:rsid w:val="00112696"/>
    <w:rsid w:val="00140FAE"/>
    <w:rsid w:val="00202A9A"/>
    <w:rsid w:val="00204151"/>
    <w:rsid w:val="00254CFB"/>
    <w:rsid w:val="002C52CA"/>
    <w:rsid w:val="002D5C29"/>
    <w:rsid w:val="0043646A"/>
    <w:rsid w:val="00474039"/>
    <w:rsid w:val="00492F4A"/>
    <w:rsid w:val="004D076C"/>
    <w:rsid w:val="00551F9C"/>
    <w:rsid w:val="005978CB"/>
    <w:rsid w:val="006319A4"/>
    <w:rsid w:val="00731906"/>
    <w:rsid w:val="007E7078"/>
    <w:rsid w:val="00824407"/>
    <w:rsid w:val="00851126"/>
    <w:rsid w:val="00924BF2"/>
    <w:rsid w:val="00966972"/>
    <w:rsid w:val="00A57240"/>
    <w:rsid w:val="00AA4222"/>
    <w:rsid w:val="00AD2006"/>
    <w:rsid w:val="00C05150"/>
    <w:rsid w:val="00CB04A9"/>
    <w:rsid w:val="00CB38F9"/>
    <w:rsid w:val="00CE6B24"/>
    <w:rsid w:val="00D82AFB"/>
    <w:rsid w:val="00E43702"/>
    <w:rsid w:val="00EC4950"/>
    <w:rsid w:val="00F775CB"/>
    <w:rsid w:val="01E97B2D"/>
    <w:rsid w:val="03193588"/>
    <w:rsid w:val="14972A32"/>
    <w:rsid w:val="1D582143"/>
    <w:rsid w:val="1EDA5521"/>
    <w:rsid w:val="21DE6CAB"/>
    <w:rsid w:val="23F60693"/>
    <w:rsid w:val="39E27F6D"/>
    <w:rsid w:val="403074CB"/>
    <w:rsid w:val="4A5A08AA"/>
    <w:rsid w:val="4CBA2634"/>
    <w:rsid w:val="4D5618E6"/>
    <w:rsid w:val="546777A1"/>
    <w:rsid w:val="54BD6AE5"/>
    <w:rsid w:val="5A050187"/>
    <w:rsid w:val="5B7E32D9"/>
    <w:rsid w:val="5D3B3DFC"/>
    <w:rsid w:val="6BE0394E"/>
    <w:rsid w:val="706132E9"/>
    <w:rsid w:val="779E33A8"/>
    <w:rsid w:val="797A4117"/>
    <w:rsid w:val="7F920D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1269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112696"/>
    <w:pPr>
      <w:tabs>
        <w:tab w:val="center" w:pos="4153"/>
        <w:tab w:val="right" w:pos="8306"/>
      </w:tabs>
      <w:snapToGrid w:val="0"/>
      <w:jc w:val="left"/>
    </w:pPr>
    <w:rPr>
      <w:sz w:val="18"/>
      <w:szCs w:val="18"/>
    </w:rPr>
  </w:style>
  <w:style w:type="paragraph" w:styleId="a4">
    <w:name w:val="header"/>
    <w:basedOn w:val="a"/>
    <w:link w:val="Char0"/>
    <w:qFormat/>
    <w:rsid w:val="00112696"/>
    <w:pPr>
      <w:pBdr>
        <w:bottom w:val="single" w:sz="6" w:space="1" w:color="auto"/>
      </w:pBdr>
      <w:tabs>
        <w:tab w:val="center" w:pos="4153"/>
        <w:tab w:val="right" w:pos="8306"/>
      </w:tabs>
      <w:snapToGrid w:val="0"/>
      <w:jc w:val="center"/>
    </w:pPr>
    <w:rPr>
      <w:sz w:val="18"/>
      <w:szCs w:val="18"/>
    </w:rPr>
  </w:style>
  <w:style w:type="character" w:styleId="a5">
    <w:name w:val="Hyperlink"/>
    <w:basedOn w:val="a0"/>
    <w:qFormat/>
    <w:rsid w:val="00112696"/>
    <w:rPr>
      <w:color w:val="0000FF"/>
      <w:u w:val="single"/>
    </w:rPr>
  </w:style>
  <w:style w:type="paragraph" w:customStyle="1" w:styleId="Char1CharCharCharCharCharChar">
    <w:name w:val="Char1 Char Char Char Char Char Char"/>
    <w:basedOn w:val="a"/>
    <w:qFormat/>
    <w:rsid w:val="00112696"/>
    <w:rPr>
      <w:szCs w:val="21"/>
    </w:rPr>
  </w:style>
  <w:style w:type="character" w:customStyle="1" w:styleId="Char0">
    <w:name w:val="页眉 Char"/>
    <w:basedOn w:val="a0"/>
    <w:link w:val="a4"/>
    <w:rsid w:val="00112696"/>
    <w:rPr>
      <w:kern w:val="2"/>
      <w:sz w:val="18"/>
      <w:szCs w:val="18"/>
    </w:rPr>
  </w:style>
  <w:style w:type="character" w:customStyle="1" w:styleId="Char">
    <w:name w:val="页脚 Char"/>
    <w:basedOn w:val="a0"/>
    <w:link w:val="a3"/>
    <w:rsid w:val="0011269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5CEA6E-8101-48C6-89D0-5AC36EDBB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584</Words>
  <Characters>3330</Characters>
  <Application>Microsoft Office Word</Application>
  <DocSecurity>0</DocSecurity>
  <Lines>27</Lines>
  <Paragraphs>7</Paragraphs>
  <ScaleCrop>false</ScaleCrop>
  <Company/>
  <LinksUpToDate>false</LinksUpToDate>
  <CharactersWithSpaces>3907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spring</dc:creator>
  <cp:lastModifiedBy>Administrator</cp:lastModifiedBy>
  <cp:revision>14</cp:revision>
  <cp:lastPrinted>2020-05-29T08:33:00Z</cp:lastPrinted>
  <dcterms:created xsi:type="dcterms:W3CDTF">2020-05-19T01:34:00Z</dcterms:created>
  <dcterms:modified xsi:type="dcterms:W3CDTF">2020-06-01T02:44:00Z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